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D020C" w14:textId="77777777" w:rsidR="00965823" w:rsidRPr="00BD64CE" w:rsidRDefault="00663137" w:rsidP="00B06D43">
      <w:pPr>
        <w:pStyle w:val="Heading1"/>
      </w:pPr>
      <w:r w:rsidRPr="00BD64CE">
        <w:t>Greenhouse gas emissions</w:t>
      </w:r>
    </w:p>
    <w:p w14:paraId="18544288" w14:textId="4FC55E88" w:rsidR="00FF39D8" w:rsidRPr="00BD64CE" w:rsidDel="006E69AC" w:rsidRDefault="00965823">
      <w:pPr>
        <w:pStyle w:val="Heading3"/>
        <w:rPr>
          <w:del w:id="1" w:author="Bhumika Mistry" w:date="2022-02-09T09:41:00Z"/>
        </w:rPr>
        <w:pPrChange w:id="2" w:author="Ting Li" w:date="2022-05-26T14:25:00Z">
          <w:pPr>
            <w:pStyle w:val="Heading1"/>
          </w:pPr>
        </w:pPrChange>
      </w:pPr>
      <w:del w:id="3" w:author="Bhumika Mistry" w:date="2022-02-09T09:41:00Z">
        <w:r w:rsidRPr="00BD64CE" w:rsidDel="006E69AC">
          <w:delText>Modelled performance pathway</w:delText>
        </w:r>
      </w:del>
    </w:p>
    <w:p w14:paraId="73890969" w14:textId="1BBF2871" w:rsidR="00BD64CE" w:rsidRPr="006B66E3" w:rsidRDefault="00BD64CE" w:rsidP="007F23EC">
      <w:pPr>
        <w:pStyle w:val="Heading3"/>
      </w:pPr>
      <w:r w:rsidRPr="006B66E3">
        <w:t>Credit 15</w:t>
      </w:r>
    </w:p>
    <w:p w14:paraId="58B27587" w14:textId="77777777" w:rsidR="00805DB0" w:rsidRDefault="00965823" w:rsidP="007F23EC">
      <w:pPr>
        <w:pStyle w:val="Heading3"/>
        <w:rPr>
          <w:ins w:id="4" w:author="Ting Li" w:date="2022-05-26T14:48:00Z"/>
        </w:rPr>
      </w:pPr>
      <w:r w:rsidRPr="006B66E3">
        <w:t>Design Review Submission</w:t>
      </w:r>
      <w:r w:rsidR="00B60C0E" w:rsidRPr="006B66E3">
        <w:t xml:space="preserve">   </w:t>
      </w:r>
      <w:sdt>
        <w:sdtPr>
          <w:id w:val="10800679"/>
        </w:sdtPr>
        <w:sdtEndPr/>
        <w:sdtContent>
          <w:sdt>
            <w:sdtPr>
              <w:id w:val="-447086655"/>
              <w14:checkbox>
                <w14:checked w14:val="0"/>
                <w14:checkedState w14:val="2612" w14:font="MS Gothic"/>
                <w14:uncheckedState w14:val="2610" w14:font="MS Gothic"/>
              </w14:checkbox>
            </w:sdtPr>
            <w:sdtEndPr>
              <w:rPr>
                <w:rFonts w:hint="eastAsia"/>
              </w:rPr>
            </w:sdtEndPr>
            <w:sdtContent>
              <w:r w:rsidR="00B60C0E" w:rsidRPr="006B66E3">
                <w:rPr>
                  <w:rFonts w:ascii="MS Gothic" w:eastAsia="MS Gothic" w:hAnsi="MS Gothic"/>
                </w:rPr>
                <w:t>☐</w:t>
              </w:r>
            </w:sdtContent>
          </w:sdt>
          <w:r w:rsidR="00B60C0E" w:rsidRPr="006B66E3" w:rsidDel="00B60C0E">
            <w:rPr>
              <w:rFonts w:ascii="MS Gothic" w:eastAsia="MS Gothic" w:hAnsi="MS Gothic" w:cs="MS Gothic"/>
            </w:rPr>
            <w:t xml:space="preserve"> </w:t>
          </w:r>
        </w:sdtContent>
      </w:sdt>
      <w:r w:rsidRPr="006B66E3">
        <w:tab/>
      </w:r>
    </w:p>
    <w:p w14:paraId="17011729" w14:textId="120158A5" w:rsidR="00876A31" w:rsidRPr="006B66E3" w:rsidRDefault="00965823" w:rsidP="007F23EC">
      <w:pPr>
        <w:pStyle w:val="Heading3"/>
      </w:pPr>
      <w:r w:rsidRPr="006B66E3">
        <w:t>As Built Submission</w:t>
      </w:r>
      <w:r w:rsidR="00B60C0E" w:rsidRPr="006B66E3">
        <w:t xml:space="preserve">   </w:t>
      </w:r>
      <w:sdt>
        <w:sdtPr>
          <w:id w:val="-508596972"/>
          <w14:checkbox>
            <w14:checked w14:val="0"/>
            <w14:checkedState w14:val="2612" w14:font="MS Gothic"/>
            <w14:uncheckedState w14:val="2610" w14:font="MS Gothic"/>
          </w14:checkbox>
        </w:sdtPr>
        <w:sdtEndPr>
          <w:rPr>
            <w:rFonts w:hint="eastAsia"/>
          </w:rPr>
        </w:sdtEndPr>
        <w:sdtContent>
          <w:r w:rsidR="00B60C0E" w:rsidRPr="006B66E3">
            <w:rPr>
              <w:rFonts w:ascii="MS Gothic" w:eastAsia="MS Gothic" w:hAnsi="MS Gothic"/>
            </w:rPr>
            <w:t>☐</w:t>
          </w:r>
        </w:sdtContent>
      </w:sdt>
      <w:bookmarkStart w:id="5" w:name="h.d27jtfsfquok"/>
      <w:bookmarkEnd w:id="5"/>
      <w:r w:rsidR="00876A31" w:rsidRPr="006B66E3">
        <w:t xml:space="preserve"> </w:t>
      </w:r>
    </w:p>
    <w:tbl>
      <w:tblPr>
        <w:tblStyle w:val="Style1"/>
        <w:tblW w:w="0" w:type="auto"/>
        <w:tblLook w:val="04A0" w:firstRow="1" w:lastRow="0" w:firstColumn="1" w:lastColumn="0" w:noHBand="0" w:noVBand="1"/>
      </w:tblPr>
      <w:tblGrid>
        <w:gridCol w:w="3402"/>
        <w:gridCol w:w="1112"/>
        <w:gridCol w:w="2432"/>
        <w:gridCol w:w="2081"/>
      </w:tblGrid>
      <w:tr w:rsidR="005226AB" w:rsidRPr="000B100D" w14:paraId="175B4C61" w14:textId="77777777" w:rsidTr="006B66E3">
        <w:tc>
          <w:tcPr>
            <w:tcW w:w="3402" w:type="dxa"/>
            <w:vAlign w:val="center"/>
          </w:tcPr>
          <w:p w14:paraId="1FE24308" w14:textId="77777777" w:rsidR="0020278F" w:rsidRPr="006B66E3" w:rsidRDefault="0020278F" w:rsidP="007F23EC">
            <w:pPr>
              <w:pStyle w:val="Heading3"/>
            </w:pPr>
            <w:r w:rsidRPr="006B66E3">
              <w:t>Total Points Available:</w:t>
            </w:r>
          </w:p>
        </w:tc>
        <w:tc>
          <w:tcPr>
            <w:tcW w:w="1112" w:type="dxa"/>
            <w:vAlign w:val="center"/>
          </w:tcPr>
          <w:p w14:paraId="46325A28" w14:textId="0C30F26D" w:rsidR="0020278F" w:rsidRPr="006B66E3" w:rsidRDefault="0020278F">
            <w:pPr>
              <w:pStyle w:val="Heading3"/>
              <w:pPrChange w:id="6" w:author="Ting Li" w:date="2022-05-26T14:25:00Z">
                <w:pPr>
                  <w:pStyle w:val="Heading3"/>
                  <w:jc w:val="right"/>
                </w:pPr>
              </w:pPrChange>
            </w:pPr>
            <w:del w:id="7" w:author="Bhumika Mistry" w:date="2022-02-09T09:41:00Z">
              <w:r w:rsidRPr="006B66E3" w:rsidDel="006E69AC">
                <w:delText>20</w:delText>
              </w:r>
            </w:del>
            <w:ins w:id="8" w:author="Bhumika Mistry" w:date="2022-02-09T09:41:00Z">
              <w:r w:rsidR="006E69AC">
                <w:t>18</w:t>
              </w:r>
            </w:ins>
          </w:p>
        </w:tc>
        <w:tc>
          <w:tcPr>
            <w:tcW w:w="2432" w:type="dxa"/>
            <w:vAlign w:val="center"/>
          </w:tcPr>
          <w:p w14:paraId="14B9789E" w14:textId="77777777" w:rsidR="0020278F" w:rsidRPr="006B66E3" w:rsidRDefault="0020278F" w:rsidP="007F23EC">
            <w:pPr>
              <w:pStyle w:val="Heading3"/>
            </w:pPr>
            <w:r w:rsidRPr="006B66E3">
              <w:t>Points Claimed</w:t>
            </w:r>
            <w:r w:rsidR="00B60C0E" w:rsidRPr="006B66E3">
              <w:t>:</w:t>
            </w:r>
          </w:p>
        </w:tc>
        <w:tc>
          <w:tcPr>
            <w:tcW w:w="2081" w:type="dxa"/>
            <w:vAlign w:val="center"/>
          </w:tcPr>
          <w:p w14:paraId="2A54EED6" w14:textId="77777777" w:rsidR="0020278F" w:rsidRPr="006B66E3" w:rsidRDefault="0020278F" w:rsidP="007F23EC">
            <w:pPr>
              <w:pStyle w:val="Heading3"/>
            </w:pPr>
            <w:r w:rsidRPr="006B66E3">
              <w:rPr>
                <w:rFonts w:eastAsiaTheme="minorHAnsi"/>
              </w:rPr>
              <w:t>[</w:t>
            </w:r>
            <w:r w:rsidR="00876A31" w:rsidRPr="006B66E3">
              <w:rPr>
                <w:rFonts w:eastAsiaTheme="minorHAnsi"/>
              </w:rPr>
              <w:t>#</w:t>
            </w:r>
            <w:r w:rsidRPr="006B66E3">
              <w:rPr>
                <w:rFonts w:eastAsiaTheme="minorHAnsi"/>
              </w:rPr>
              <w:t>]</w:t>
            </w:r>
          </w:p>
        </w:tc>
      </w:tr>
    </w:tbl>
    <w:p w14:paraId="248DE767" w14:textId="77777777" w:rsidR="00017B56" w:rsidRPr="00BD64CE" w:rsidRDefault="00017B56" w:rsidP="005951EE"/>
    <w:tbl>
      <w:tblPr>
        <w:tblStyle w:val="Style1"/>
        <w:tblW w:w="0" w:type="auto"/>
        <w:tblLook w:val="00E0" w:firstRow="1" w:lastRow="1" w:firstColumn="1" w:lastColumn="0" w:noHBand="0" w:noVBand="0"/>
        <w:tblPrChange w:id="9" w:author="Bhumika Mistry" w:date="2022-02-09T09:45:00Z">
          <w:tblPr>
            <w:tblStyle w:val="Style1"/>
            <w:tblW w:w="0" w:type="auto"/>
            <w:tblLook w:val="00E0" w:firstRow="1" w:lastRow="1" w:firstColumn="1" w:lastColumn="0" w:noHBand="0" w:noVBand="0"/>
          </w:tblPr>
        </w:tblPrChange>
      </w:tblPr>
      <w:tblGrid>
        <w:gridCol w:w="607"/>
        <w:gridCol w:w="1926"/>
        <w:gridCol w:w="2590"/>
        <w:gridCol w:w="1357"/>
        <w:gridCol w:w="596"/>
        <w:gridCol w:w="788"/>
        <w:gridCol w:w="1163"/>
        <w:tblGridChange w:id="10">
          <w:tblGrid>
            <w:gridCol w:w="607"/>
            <w:gridCol w:w="1926"/>
            <w:gridCol w:w="2590"/>
            <w:gridCol w:w="1357"/>
            <w:gridCol w:w="596"/>
            <w:gridCol w:w="788"/>
            <w:gridCol w:w="1163"/>
          </w:tblGrid>
        </w:tblGridChange>
      </w:tblGrid>
      <w:tr w:rsidR="00BD64CE" w:rsidRPr="00BD64CE" w:rsidDel="00575C5B" w14:paraId="37DBA15F" w14:textId="522B9971" w:rsidTr="00AF6AF6">
        <w:trPr>
          <w:del w:id="11" w:author="Bhumika Mistry" w:date="2022-02-09T09:52:00Z"/>
        </w:trPr>
        <w:tc>
          <w:tcPr>
            <w:tcW w:w="5123" w:type="dxa"/>
            <w:gridSpan w:val="3"/>
            <w:tcPrChange w:id="12" w:author="Bhumika Mistry" w:date="2022-02-09T09:45:00Z">
              <w:tcPr>
                <w:tcW w:w="5109" w:type="dxa"/>
                <w:gridSpan w:val="3"/>
              </w:tcPr>
            </w:tcPrChange>
          </w:tcPr>
          <w:p w14:paraId="72F31CCD" w14:textId="33C996B4" w:rsidR="00BD64CE" w:rsidRPr="00BD64CE" w:rsidDel="00575C5B" w:rsidRDefault="00BD64CE" w:rsidP="0020278F">
            <w:pPr>
              <w:rPr>
                <w:del w:id="13" w:author="Bhumika Mistry" w:date="2022-02-09T09:52:00Z"/>
                <w:rStyle w:val="StyleBold"/>
              </w:rPr>
            </w:pPr>
            <w:del w:id="14" w:author="Bhumika Mistry" w:date="2022-02-09T09:52:00Z">
              <w:r w:rsidRPr="00BD64CE" w:rsidDel="00575C5B">
                <w:rPr>
                  <w:rStyle w:val="StyleBold"/>
                </w:rPr>
                <w:delText>Cr</w:delText>
              </w:r>
              <w:r w:rsidR="005E200E" w:rsidDel="00575C5B">
                <w:rPr>
                  <w:rStyle w:val="StyleBold"/>
                </w:rPr>
                <w:delText>iteria</w:delText>
              </w:r>
            </w:del>
          </w:p>
        </w:tc>
        <w:tc>
          <w:tcPr>
            <w:tcW w:w="1953" w:type="dxa"/>
            <w:gridSpan w:val="2"/>
            <w:tcPrChange w:id="15" w:author="Bhumika Mistry" w:date="2022-02-09T09:45:00Z">
              <w:tcPr>
                <w:tcW w:w="1961" w:type="dxa"/>
                <w:gridSpan w:val="2"/>
              </w:tcPr>
            </w:tcPrChange>
          </w:tcPr>
          <w:p w14:paraId="73A4E220" w14:textId="47D02285" w:rsidR="00BD64CE" w:rsidRPr="00BD64CE" w:rsidDel="00575C5B" w:rsidRDefault="00BD64CE" w:rsidP="0020278F">
            <w:pPr>
              <w:rPr>
                <w:del w:id="16" w:author="Bhumika Mistry" w:date="2022-02-09T09:52:00Z"/>
                <w:rStyle w:val="StyleBold"/>
              </w:rPr>
            </w:pPr>
            <w:del w:id="17" w:author="Bhumika Mistry" w:date="2022-02-09T09:52:00Z">
              <w:r w:rsidDel="00575C5B">
                <w:rPr>
                  <w:rStyle w:val="StyleBold"/>
                </w:rPr>
                <w:delText>Points Available</w:delText>
              </w:r>
            </w:del>
          </w:p>
        </w:tc>
        <w:tc>
          <w:tcPr>
            <w:tcW w:w="1951" w:type="dxa"/>
            <w:gridSpan w:val="2"/>
            <w:tcPrChange w:id="18" w:author="Bhumika Mistry" w:date="2022-02-09T09:45:00Z">
              <w:tcPr>
                <w:tcW w:w="1957" w:type="dxa"/>
                <w:gridSpan w:val="2"/>
              </w:tcPr>
            </w:tcPrChange>
          </w:tcPr>
          <w:p w14:paraId="1783D6FF" w14:textId="3EEAD64A" w:rsidR="00BD64CE" w:rsidRPr="00BD64CE" w:rsidDel="00575C5B" w:rsidRDefault="00BD64CE" w:rsidP="0020278F">
            <w:pPr>
              <w:rPr>
                <w:del w:id="19" w:author="Bhumika Mistry" w:date="2022-02-09T09:52:00Z"/>
                <w:rStyle w:val="StyleBold"/>
              </w:rPr>
            </w:pPr>
            <w:del w:id="20" w:author="Bhumika Mistry" w:date="2022-02-09T09:52:00Z">
              <w:r w:rsidDel="00575C5B">
                <w:rPr>
                  <w:rStyle w:val="StyleBold"/>
                </w:rPr>
                <w:delText>Points Claimed</w:delText>
              </w:r>
            </w:del>
          </w:p>
        </w:tc>
      </w:tr>
      <w:tr w:rsidR="00BD64CE" w:rsidRPr="00BD64CE" w:rsidDel="00575C5B" w14:paraId="10E3620A" w14:textId="316DB65A" w:rsidTr="00AF6AF6">
        <w:trPr>
          <w:del w:id="21" w:author="Bhumika Mistry" w:date="2022-02-09T09:52:00Z"/>
        </w:trPr>
        <w:tc>
          <w:tcPr>
            <w:tcW w:w="5123" w:type="dxa"/>
            <w:gridSpan w:val="3"/>
            <w:tcPrChange w:id="22" w:author="Bhumika Mistry" w:date="2022-02-09T09:45:00Z">
              <w:tcPr>
                <w:tcW w:w="5109" w:type="dxa"/>
                <w:gridSpan w:val="3"/>
              </w:tcPr>
            </w:tcPrChange>
          </w:tcPr>
          <w:p w14:paraId="7FCA7DD8" w14:textId="7A7E55CE" w:rsidR="00BD64CE" w:rsidRPr="00382713" w:rsidDel="00575C5B" w:rsidRDefault="00BD64CE" w:rsidP="0020278F">
            <w:pPr>
              <w:rPr>
                <w:del w:id="23" w:author="Bhumika Mistry" w:date="2022-02-09T09:52:00Z"/>
                <w:rFonts w:eastAsia="Times New Roman"/>
                <w:szCs w:val="20"/>
                <w:lang w:eastAsia="en-AU"/>
              </w:rPr>
            </w:pPr>
            <w:del w:id="24" w:author="Bhumika Mistry" w:date="2022-02-09T09:52:00Z">
              <w:r w:rsidRPr="00E54B4D" w:rsidDel="00575C5B">
                <w:rPr>
                  <w:rFonts w:eastAsia="Times New Roman"/>
                  <w:szCs w:val="20"/>
                  <w:lang w:eastAsia="en-AU"/>
                </w:rPr>
                <w:delText>Energy Consumption</w:delText>
              </w:r>
              <w:r w:rsidR="005E200E" w:rsidRPr="00E54B4D" w:rsidDel="00575C5B">
                <w:rPr>
                  <w:rFonts w:eastAsia="Times New Roman"/>
                  <w:szCs w:val="20"/>
                  <w:lang w:eastAsia="en-AU"/>
                </w:rPr>
                <w:delText xml:space="preserve"> Reduction</w:delText>
              </w:r>
            </w:del>
          </w:p>
        </w:tc>
        <w:tc>
          <w:tcPr>
            <w:tcW w:w="1953" w:type="dxa"/>
            <w:gridSpan w:val="2"/>
            <w:tcPrChange w:id="25" w:author="Bhumika Mistry" w:date="2022-02-09T09:45:00Z">
              <w:tcPr>
                <w:tcW w:w="1961" w:type="dxa"/>
                <w:gridSpan w:val="2"/>
              </w:tcPr>
            </w:tcPrChange>
          </w:tcPr>
          <w:p w14:paraId="164ABA7D" w14:textId="5A718CB9" w:rsidR="00BD64CE" w:rsidRPr="00C415F6" w:rsidDel="00575C5B" w:rsidRDefault="00BD64CE" w:rsidP="0020278F">
            <w:pPr>
              <w:jc w:val="center"/>
              <w:rPr>
                <w:del w:id="26" w:author="Bhumika Mistry" w:date="2022-02-09T09:52:00Z"/>
                <w:szCs w:val="20"/>
              </w:rPr>
            </w:pPr>
            <w:del w:id="27" w:author="Bhumika Mistry" w:date="2022-02-09T09:52:00Z">
              <w:r w:rsidRPr="00C415F6" w:rsidDel="00575C5B">
                <w:rPr>
                  <w:szCs w:val="20"/>
                </w:rPr>
                <w:delText>4</w:delText>
              </w:r>
            </w:del>
          </w:p>
        </w:tc>
        <w:tc>
          <w:tcPr>
            <w:tcW w:w="1951" w:type="dxa"/>
            <w:gridSpan w:val="2"/>
            <w:tcPrChange w:id="28" w:author="Bhumika Mistry" w:date="2022-02-09T09:45:00Z">
              <w:tcPr>
                <w:tcW w:w="1957" w:type="dxa"/>
                <w:gridSpan w:val="2"/>
              </w:tcPr>
            </w:tcPrChange>
          </w:tcPr>
          <w:p w14:paraId="4BE0F9FE" w14:textId="4BDE7CFC" w:rsidR="00BD64CE" w:rsidRPr="006B66E3" w:rsidDel="00575C5B" w:rsidRDefault="005226AB" w:rsidP="006B66E3">
            <w:pPr>
              <w:pStyle w:val="Heading3"/>
              <w:rPr>
                <w:del w:id="29" w:author="Bhumika Mistry" w:date="2022-02-09T09:52:00Z"/>
                <w:rFonts w:eastAsiaTheme="minorHAnsi"/>
                <w:sz w:val="20"/>
                <w:szCs w:val="20"/>
              </w:rPr>
            </w:pPr>
            <w:del w:id="30" w:author="Bhumika Mistry" w:date="2022-02-09T09:52:00Z">
              <w:r w:rsidRPr="006B66E3" w:rsidDel="00575C5B">
                <w:rPr>
                  <w:rFonts w:eastAsiaTheme="minorHAnsi"/>
                  <w:sz w:val="20"/>
                  <w:szCs w:val="20"/>
                </w:rPr>
                <w:delText>[#]</w:delText>
              </w:r>
            </w:del>
          </w:p>
        </w:tc>
      </w:tr>
      <w:tr w:rsidR="00BD64CE" w:rsidRPr="00BD64CE" w:rsidDel="00575C5B" w14:paraId="11DA6FC4" w14:textId="6C0D4648" w:rsidTr="00AF6AF6">
        <w:trPr>
          <w:del w:id="31" w:author="Bhumika Mistry" w:date="2022-02-09T09:52:00Z"/>
        </w:trPr>
        <w:tc>
          <w:tcPr>
            <w:tcW w:w="5123" w:type="dxa"/>
            <w:gridSpan w:val="3"/>
            <w:tcPrChange w:id="32" w:author="Bhumika Mistry" w:date="2022-02-09T09:45:00Z">
              <w:tcPr>
                <w:tcW w:w="5109" w:type="dxa"/>
                <w:gridSpan w:val="3"/>
              </w:tcPr>
            </w:tcPrChange>
          </w:tcPr>
          <w:p w14:paraId="7E34C829" w14:textId="74D2159C" w:rsidR="00BD64CE" w:rsidRPr="00382713" w:rsidDel="00575C5B" w:rsidRDefault="00BD64CE" w:rsidP="0020278F">
            <w:pPr>
              <w:rPr>
                <w:del w:id="33" w:author="Bhumika Mistry" w:date="2022-02-09T09:52:00Z"/>
                <w:rFonts w:eastAsia="Times New Roman"/>
                <w:szCs w:val="20"/>
                <w:lang w:eastAsia="en-AU"/>
              </w:rPr>
            </w:pPr>
            <w:del w:id="34" w:author="Bhumika Mistry" w:date="2022-02-09T09:52:00Z">
              <w:r w:rsidRPr="00E54B4D" w:rsidDel="00575C5B">
                <w:rPr>
                  <w:rFonts w:eastAsia="Times New Roman"/>
                  <w:szCs w:val="20"/>
                  <w:lang w:eastAsia="en-AU"/>
                </w:rPr>
                <w:delText>GHG Emissions</w:delText>
              </w:r>
              <w:r w:rsidR="005E200E" w:rsidRPr="00E54B4D" w:rsidDel="00575C5B">
                <w:rPr>
                  <w:rFonts w:eastAsia="Times New Roman"/>
                  <w:szCs w:val="20"/>
                  <w:lang w:eastAsia="en-AU"/>
                </w:rPr>
                <w:delText xml:space="preserve"> Reduction</w:delText>
              </w:r>
            </w:del>
          </w:p>
        </w:tc>
        <w:tc>
          <w:tcPr>
            <w:tcW w:w="1953" w:type="dxa"/>
            <w:gridSpan w:val="2"/>
            <w:tcPrChange w:id="35" w:author="Bhumika Mistry" w:date="2022-02-09T09:45:00Z">
              <w:tcPr>
                <w:tcW w:w="1961" w:type="dxa"/>
                <w:gridSpan w:val="2"/>
              </w:tcPr>
            </w:tcPrChange>
          </w:tcPr>
          <w:p w14:paraId="49EFC561" w14:textId="59AE906A" w:rsidR="00BD64CE" w:rsidRPr="00C415F6" w:rsidDel="00575C5B" w:rsidRDefault="00BD64CE" w:rsidP="0020278F">
            <w:pPr>
              <w:jc w:val="center"/>
              <w:rPr>
                <w:del w:id="36" w:author="Bhumika Mistry" w:date="2022-02-09T09:52:00Z"/>
                <w:szCs w:val="20"/>
              </w:rPr>
            </w:pPr>
            <w:del w:id="37" w:author="Bhumika Mistry" w:date="2022-02-09T09:52:00Z">
              <w:r w:rsidRPr="00C415F6" w:rsidDel="00575C5B">
                <w:rPr>
                  <w:szCs w:val="20"/>
                </w:rPr>
                <w:delText>16</w:delText>
              </w:r>
            </w:del>
          </w:p>
        </w:tc>
        <w:tc>
          <w:tcPr>
            <w:tcW w:w="1951" w:type="dxa"/>
            <w:gridSpan w:val="2"/>
            <w:tcPrChange w:id="38" w:author="Bhumika Mistry" w:date="2022-02-09T09:45:00Z">
              <w:tcPr>
                <w:tcW w:w="1957" w:type="dxa"/>
                <w:gridSpan w:val="2"/>
              </w:tcPr>
            </w:tcPrChange>
          </w:tcPr>
          <w:p w14:paraId="0E73F714" w14:textId="76DF3550" w:rsidR="00BD64CE" w:rsidRPr="006B66E3" w:rsidDel="00575C5B" w:rsidRDefault="005226AB" w:rsidP="006B66E3">
            <w:pPr>
              <w:pStyle w:val="Heading3"/>
              <w:rPr>
                <w:del w:id="39" w:author="Bhumika Mistry" w:date="2022-02-09T09:52:00Z"/>
                <w:sz w:val="20"/>
                <w:szCs w:val="20"/>
              </w:rPr>
            </w:pPr>
            <w:del w:id="40" w:author="Bhumika Mistry" w:date="2022-02-09T09:52:00Z">
              <w:r w:rsidRPr="006B66E3" w:rsidDel="00575C5B">
                <w:rPr>
                  <w:rFonts w:eastAsiaTheme="minorHAnsi"/>
                  <w:sz w:val="20"/>
                  <w:szCs w:val="20"/>
                </w:rPr>
                <w:delText>[#]</w:delText>
              </w:r>
            </w:del>
          </w:p>
        </w:tc>
      </w:tr>
      <w:tr w:rsidR="00BD64CE" w:rsidRPr="00BD64CE" w:rsidDel="00575C5B" w14:paraId="2F860FC7" w14:textId="715A4EF8" w:rsidTr="00AF6AF6">
        <w:trPr>
          <w:del w:id="41" w:author="Bhumika Mistry" w:date="2022-02-09T09:52:00Z"/>
        </w:trPr>
        <w:tc>
          <w:tcPr>
            <w:tcW w:w="5123" w:type="dxa"/>
            <w:gridSpan w:val="3"/>
            <w:tcPrChange w:id="42" w:author="Bhumika Mistry" w:date="2022-02-09T09:45:00Z">
              <w:tcPr>
                <w:tcW w:w="5109" w:type="dxa"/>
                <w:gridSpan w:val="3"/>
              </w:tcPr>
            </w:tcPrChange>
          </w:tcPr>
          <w:p w14:paraId="03FE8035" w14:textId="5362A661" w:rsidR="00BD64CE" w:rsidRPr="00E54B4D" w:rsidDel="00575C5B" w:rsidRDefault="00BD64CE" w:rsidP="0020278F">
            <w:pPr>
              <w:rPr>
                <w:del w:id="43" w:author="Bhumika Mistry" w:date="2022-02-09T09:52:00Z"/>
                <w:rFonts w:eastAsia="Times New Roman"/>
                <w:b/>
                <w:szCs w:val="20"/>
                <w:lang w:eastAsia="en-AU"/>
              </w:rPr>
            </w:pPr>
            <w:del w:id="44" w:author="Bhumika Mistry" w:date="2022-02-09T09:52:00Z">
              <w:r w:rsidRPr="00E54B4D" w:rsidDel="00575C5B">
                <w:rPr>
                  <w:rFonts w:eastAsia="Times New Roman"/>
                  <w:b/>
                  <w:szCs w:val="20"/>
                  <w:lang w:eastAsia="en-AU"/>
                </w:rPr>
                <w:delText xml:space="preserve">TOTAL </w:delText>
              </w:r>
            </w:del>
          </w:p>
        </w:tc>
        <w:tc>
          <w:tcPr>
            <w:tcW w:w="1953" w:type="dxa"/>
            <w:gridSpan w:val="2"/>
            <w:tcPrChange w:id="45" w:author="Bhumika Mistry" w:date="2022-02-09T09:45:00Z">
              <w:tcPr>
                <w:tcW w:w="1961" w:type="dxa"/>
                <w:gridSpan w:val="2"/>
              </w:tcPr>
            </w:tcPrChange>
          </w:tcPr>
          <w:p w14:paraId="5589281A" w14:textId="2FCA8EFE" w:rsidR="00BD64CE" w:rsidRPr="00C415F6" w:rsidDel="00575C5B" w:rsidRDefault="00BD64CE" w:rsidP="0020278F">
            <w:pPr>
              <w:jc w:val="center"/>
              <w:rPr>
                <w:del w:id="46" w:author="Bhumika Mistry" w:date="2022-02-09T09:52:00Z"/>
                <w:szCs w:val="20"/>
              </w:rPr>
            </w:pPr>
            <w:del w:id="47" w:author="Bhumika Mistry" w:date="2022-02-09T09:52:00Z">
              <w:r w:rsidRPr="00C415F6" w:rsidDel="00575C5B">
                <w:rPr>
                  <w:szCs w:val="20"/>
                </w:rPr>
                <w:delText>20</w:delText>
              </w:r>
            </w:del>
          </w:p>
        </w:tc>
        <w:tc>
          <w:tcPr>
            <w:tcW w:w="1951" w:type="dxa"/>
            <w:gridSpan w:val="2"/>
            <w:tcPrChange w:id="48" w:author="Bhumika Mistry" w:date="2022-02-09T09:45:00Z">
              <w:tcPr>
                <w:tcW w:w="1957" w:type="dxa"/>
                <w:gridSpan w:val="2"/>
              </w:tcPr>
            </w:tcPrChange>
          </w:tcPr>
          <w:p w14:paraId="09D445CA" w14:textId="0E230A99" w:rsidR="00BD64CE" w:rsidRPr="006B66E3" w:rsidDel="00575C5B" w:rsidRDefault="005226AB" w:rsidP="006B66E3">
            <w:pPr>
              <w:pStyle w:val="Heading3"/>
              <w:rPr>
                <w:del w:id="49" w:author="Bhumika Mistry" w:date="2022-02-09T09:52:00Z"/>
                <w:rFonts w:eastAsiaTheme="minorHAnsi"/>
                <w:sz w:val="20"/>
                <w:szCs w:val="20"/>
              </w:rPr>
            </w:pPr>
            <w:del w:id="50" w:author="Bhumika Mistry" w:date="2022-02-09T09:52:00Z">
              <w:r w:rsidRPr="006B66E3" w:rsidDel="00575C5B">
                <w:rPr>
                  <w:rFonts w:eastAsiaTheme="minorHAnsi"/>
                  <w:sz w:val="20"/>
                  <w:szCs w:val="20"/>
                </w:rPr>
                <w:delText>[#]</w:delText>
              </w:r>
            </w:del>
          </w:p>
        </w:tc>
      </w:tr>
      <w:tr w:rsidR="00AF6AF6" w:rsidRPr="00017B56" w14:paraId="64A88A2A" w14:textId="77777777" w:rsidTr="00AF6AF6">
        <w:trPr>
          <w:ins w:id="51" w:author="Bhumika Mistry" w:date="2022-02-09T09:43:00Z"/>
        </w:trPr>
        <w:tc>
          <w:tcPr>
            <w:tcW w:w="607" w:type="dxa"/>
            <w:vAlign w:val="center"/>
          </w:tcPr>
          <w:p w14:paraId="0E2FD710" w14:textId="77777777" w:rsidR="00EE2250" w:rsidRPr="00017B56" w:rsidRDefault="00EE2250" w:rsidP="00D278BC">
            <w:pPr>
              <w:rPr>
                <w:ins w:id="52" w:author="Bhumika Mistry" w:date="2022-02-09T09:43:00Z"/>
                <w:rStyle w:val="StyleBold"/>
                <w:bCs w:val="0"/>
                <w:caps/>
                <w:color w:val="365F91" w:themeColor="accent1" w:themeShade="BF"/>
                <w:sz w:val="24"/>
                <w:szCs w:val="28"/>
              </w:rPr>
            </w:pPr>
            <w:bookmarkStart w:id="53" w:name="h.fwvpjw869anz"/>
            <w:bookmarkEnd w:id="53"/>
          </w:p>
        </w:tc>
        <w:tc>
          <w:tcPr>
            <w:tcW w:w="1926" w:type="dxa"/>
            <w:vAlign w:val="center"/>
          </w:tcPr>
          <w:p w14:paraId="5C5A3CFB" w14:textId="77777777" w:rsidR="00EE2250" w:rsidRPr="00017B56" w:rsidRDefault="00EE2250" w:rsidP="00D278BC">
            <w:pPr>
              <w:rPr>
                <w:ins w:id="54" w:author="Bhumika Mistry" w:date="2022-02-09T09:43:00Z"/>
                <w:rStyle w:val="StyleBold"/>
                <w:bCs w:val="0"/>
                <w:caps/>
                <w:color w:val="365F91" w:themeColor="accent1" w:themeShade="BF"/>
                <w:sz w:val="24"/>
                <w:szCs w:val="28"/>
              </w:rPr>
            </w:pPr>
            <w:ins w:id="55" w:author="Bhumika Mistry" w:date="2022-02-09T09:43:00Z">
              <w:r>
                <w:rPr>
                  <w:rStyle w:val="StyleBold"/>
                </w:rPr>
                <w:t>Criteria</w:t>
              </w:r>
            </w:ins>
          </w:p>
        </w:tc>
        <w:tc>
          <w:tcPr>
            <w:tcW w:w="3947" w:type="dxa"/>
            <w:gridSpan w:val="2"/>
            <w:vAlign w:val="center"/>
          </w:tcPr>
          <w:p w14:paraId="0CE2548F" w14:textId="77777777" w:rsidR="00EE2250" w:rsidRDefault="00EE2250" w:rsidP="00D278BC">
            <w:pPr>
              <w:rPr>
                <w:ins w:id="56" w:author="Bhumika Mistry" w:date="2022-02-09T09:43:00Z"/>
                <w:rStyle w:val="StyleBold"/>
                <w:bCs w:val="0"/>
                <w:caps/>
                <w:color w:val="365F91" w:themeColor="accent1" w:themeShade="BF"/>
                <w:sz w:val="28"/>
                <w:szCs w:val="28"/>
              </w:rPr>
            </w:pPr>
            <w:ins w:id="57" w:author="Bhumika Mistry" w:date="2022-02-09T09:43:00Z">
              <w:r w:rsidRPr="00017B56">
                <w:rPr>
                  <w:rStyle w:val="StyleBold"/>
                </w:rPr>
                <w:t>Description</w:t>
              </w:r>
            </w:ins>
          </w:p>
        </w:tc>
        <w:tc>
          <w:tcPr>
            <w:tcW w:w="1384" w:type="dxa"/>
            <w:gridSpan w:val="2"/>
            <w:vAlign w:val="center"/>
          </w:tcPr>
          <w:p w14:paraId="61D2B096" w14:textId="77777777" w:rsidR="00EE2250" w:rsidRPr="00017B56" w:rsidRDefault="00EE2250" w:rsidP="00D278BC">
            <w:pPr>
              <w:jc w:val="center"/>
              <w:rPr>
                <w:ins w:id="58" w:author="Bhumika Mistry" w:date="2022-02-09T09:43:00Z"/>
                <w:rStyle w:val="StyleBold"/>
              </w:rPr>
            </w:pPr>
            <w:ins w:id="59" w:author="Bhumika Mistry" w:date="2022-02-09T09:43:00Z">
              <w:r w:rsidRPr="00017B56">
                <w:rPr>
                  <w:rStyle w:val="StyleBold"/>
                </w:rPr>
                <w:t>Points Available</w:t>
              </w:r>
            </w:ins>
          </w:p>
        </w:tc>
        <w:tc>
          <w:tcPr>
            <w:tcW w:w="1163" w:type="dxa"/>
            <w:vAlign w:val="center"/>
          </w:tcPr>
          <w:p w14:paraId="6ACD64FF" w14:textId="77777777" w:rsidR="00EE2250" w:rsidRPr="00017B56" w:rsidRDefault="00EE2250" w:rsidP="00D278BC">
            <w:pPr>
              <w:jc w:val="center"/>
              <w:rPr>
                <w:ins w:id="60" w:author="Bhumika Mistry" w:date="2022-02-09T09:43:00Z"/>
                <w:rStyle w:val="StyleBold"/>
              </w:rPr>
            </w:pPr>
            <w:ins w:id="61" w:author="Bhumika Mistry" w:date="2022-02-09T09:43:00Z">
              <w:r w:rsidRPr="00017B56">
                <w:rPr>
                  <w:rStyle w:val="StyleBold"/>
                </w:rPr>
                <w:t>Points Claimed</w:t>
              </w:r>
            </w:ins>
          </w:p>
        </w:tc>
      </w:tr>
      <w:tr w:rsidR="00AF6AF6" w14:paraId="23DC0BAB" w14:textId="77777777" w:rsidTr="00AF6AF6">
        <w:trPr>
          <w:ins w:id="62" w:author="Bhumika Mistry" w:date="2022-02-09T09:43:00Z"/>
        </w:trPr>
        <w:tc>
          <w:tcPr>
            <w:tcW w:w="607" w:type="dxa"/>
            <w:vAlign w:val="center"/>
          </w:tcPr>
          <w:p w14:paraId="30C94D18" w14:textId="4D3EF907" w:rsidR="00EE2250" w:rsidRPr="003B481B" w:rsidRDefault="00EE2250" w:rsidP="00D278BC">
            <w:pPr>
              <w:rPr>
                <w:ins w:id="63" w:author="Bhumika Mistry" w:date="2022-02-09T09:43:00Z"/>
                <w:b/>
              </w:rPr>
            </w:pPr>
            <w:ins w:id="64" w:author="Bhumika Mistry" w:date="2022-02-09T09:43:00Z">
              <w:r>
                <w:rPr>
                  <w:b/>
                </w:rPr>
                <w:t>15.1</w:t>
              </w:r>
            </w:ins>
          </w:p>
        </w:tc>
        <w:tc>
          <w:tcPr>
            <w:tcW w:w="1926" w:type="dxa"/>
            <w:vAlign w:val="center"/>
          </w:tcPr>
          <w:p w14:paraId="359F5169" w14:textId="3AE927F7" w:rsidR="00EE2250" w:rsidRPr="003B481B" w:rsidRDefault="00EE2250" w:rsidP="00D278BC">
            <w:pPr>
              <w:rPr>
                <w:ins w:id="65" w:author="Bhumika Mistry" w:date="2022-02-09T09:43:00Z"/>
                <w:b/>
              </w:rPr>
            </w:pPr>
            <w:ins w:id="66" w:author="Bhumika Mistry" w:date="2022-02-09T09:43:00Z">
              <w:r>
                <w:rPr>
                  <w:b/>
                </w:rPr>
                <w:t>Conditional requirement</w:t>
              </w:r>
            </w:ins>
          </w:p>
        </w:tc>
        <w:tc>
          <w:tcPr>
            <w:tcW w:w="3947" w:type="dxa"/>
            <w:gridSpan w:val="2"/>
            <w:vAlign w:val="center"/>
          </w:tcPr>
          <w:p w14:paraId="3C02EBC2" w14:textId="47692BCC" w:rsidR="00EE2250" w:rsidRDefault="00EE2250" w:rsidP="00D278BC">
            <w:pPr>
              <w:rPr>
                <w:ins w:id="67" w:author="Bhumika Mistry" w:date="2022-02-09T09:43:00Z"/>
              </w:rPr>
            </w:pPr>
            <w:ins w:id="68" w:author="Bhumika Mistry" w:date="2022-02-09T09:43:00Z">
              <w:r>
                <w:t xml:space="preserve">A </w:t>
              </w:r>
            </w:ins>
            <w:ins w:id="69" w:author="Bhumika Mistry" w:date="2022-02-09T09:44:00Z">
              <w:r>
                <w:t xml:space="preserve">Conditional Requirement must be met </w:t>
              </w:r>
              <w:proofErr w:type="gramStart"/>
              <w:r>
                <w:t>in order for</w:t>
              </w:r>
              <w:proofErr w:type="gramEnd"/>
              <w:r>
                <w:t xml:space="preserve"> the project to be eligible for Green Star – Design &amp; As Built rating. Additional requirements must be </w:t>
              </w:r>
              <w:r w:rsidR="00AF6AF6">
                <w:t xml:space="preserve">met to receive a 5 star or </w:t>
              </w:r>
              <w:proofErr w:type="gramStart"/>
              <w:r w:rsidR="00AF6AF6">
                <w:t>6</w:t>
              </w:r>
            </w:ins>
            <w:ins w:id="70" w:author="Bhumika Mistry" w:date="2022-02-09T09:45:00Z">
              <w:r w:rsidR="00AF6AF6">
                <w:t xml:space="preserve"> star</w:t>
              </w:r>
              <w:proofErr w:type="gramEnd"/>
              <w:r w:rsidR="00AF6AF6">
                <w:t xml:space="preserve"> rating.</w:t>
              </w:r>
            </w:ins>
          </w:p>
        </w:tc>
        <w:tc>
          <w:tcPr>
            <w:tcW w:w="1384" w:type="dxa"/>
            <w:gridSpan w:val="2"/>
            <w:vAlign w:val="center"/>
          </w:tcPr>
          <w:p w14:paraId="571B374F" w14:textId="5677537D" w:rsidR="00EE2250" w:rsidRDefault="00AF6AF6" w:rsidP="00D278BC">
            <w:pPr>
              <w:jc w:val="center"/>
              <w:rPr>
                <w:ins w:id="71" w:author="Bhumika Mistry" w:date="2022-02-09T09:43:00Z"/>
              </w:rPr>
            </w:pPr>
            <w:ins w:id="72" w:author="Bhumika Mistry" w:date="2022-02-09T09:45:00Z">
              <w:r>
                <w:t xml:space="preserve">Conditional Requirement </w:t>
              </w:r>
            </w:ins>
          </w:p>
        </w:tc>
        <w:tc>
          <w:tcPr>
            <w:tcW w:w="1163" w:type="dxa"/>
            <w:vAlign w:val="center"/>
          </w:tcPr>
          <w:p w14:paraId="4A25B6A1" w14:textId="77777777" w:rsidR="00EE2250" w:rsidRDefault="00EE2250" w:rsidP="00D278BC">
            <w:pPr>
              <w:jc w:val="center"/>
              <w:rPr>
                <w:ins w:id="73" w:author="Bhumika Mistry" w:date="2022-02-09T09:43:00Z"/>
              </w:rPr>
            </w:pPr>
            <w:ins w:id="74" w:author="Bhumika Mistry" w:date="2022-02-09T09:43:00Z">
              <w:r>
                <w:rPr>
                  <w:color w:val="7030A0"/>
                </w:rPr>
                <w:t>[Y/N</w:t>
              </w:r>
              <w:r w:rsidRPr="005874E4">
                <w:rPr>
                  <w:color w:val="7030A0"/>
                </w:rPr>
                <w:t>]</w:t>
              </w:r>
            </w:ins>
          </w:p>
        </w:tc>
      </w:tr>
      <w:tr w:rsidR="00AF6AF6" w14:paraId="414D383D" w14:textId="77777777" w:rsidTr="00AF6AF6">
        <w:trPr>
          <w:ins w:id="75" w:author="Bhumika Mistry" w:date="2022-02-09T09:43:00Z"/>
        </w:trPr>
        <w:tc>
          <w:tcPr>
            <w:tcW w:w="607" w:type="dxa"/>
            <w:vAlign w:val="center"/>
          </w:tcPr>
          <w:p w14:paraId="4BB8560B" w14:textId="049F15FF" w:rsidR="00EE2250" w:rsidRPr="003B481B" w:rsidRDefault="00AF6AF6" w:rsidP="00D278BC">
            <w:pPr>
              <w:rPr>
                <w:ins w:id="76" w:author="Bhumika Mistry" w:date="2022-02-09T09:43:00Z"/>
                <w:b/>
              </w:rPr>
            </w:pPr>
            <w:ins w:id="77" w:author="Bhumika Mistry" w:date="2022-02-09T09:45:00Z">
              <w:r>
                <w:rPr>
                  <w:b/>
                </w:rPr>
                <w:t>15.2</w:t>
              </w:r>
            </w:ins>
          </w:p>
        </w:tc>
        <w:tc>
          <w:tcPr>
            <w:tcW w:w="1926" w:type="dxa"/>
            <w:vAlign w:val="center"/>
          </w:tcPr>
          <w:p w14:paraId="79C9C34D" w14:textId="4ABD1537" w:rsidR="00EE2250" w:rsidRPr="003B481B" w:rsidRDefault="00AF6AF6" w:rsidP="00D278BC">
            <w:pPr>
              <w:rPr>
                <w:ins w:id="78" w:author="Bhumika Mistry" w:date="2022-02-09T09:43:00Z"/>
                <w:b/>
              </w:rPr>
            </w:pPr>
            <w:ins w:id="79" w:author="Bhumika Mistry" w:date="2022-02-09T09:45:00Z">
              <w:r>
                <w:rPr>
                  <w:b/>
                </w:rPr>
                <w:t>GHG Emissions Reduction – Reference Building Pathway</w:t>
              </w:r>
            </w:ins>
          </w:p>
        </w:tc>
        <w:tc>
          <w:tcPr>
            <w:tcW w:w="3947" w:type="dxa"/>
            <w:gridSpan w:val="2"/>
            <w:vAlign w:val="center"/>
          </w:tcPr>
          <w:p w14:paraId="7AE620CC" w14:textId="77777777" w:rsidR="00EE2250" w:rsidRDefault="0033185B" w:rsidP="00D278BC">
            <w:pPr>
              <w:rPr>
                <w:ins w:id="80" w:author="Bhumika Mistry" w:date="2022-02-09T09:47:00Z"/>
                <w:rFonts w:eastAsia="Times New Roman"/>
                <w:lang w:eastAsia="en-AU"/>
              </w:rPr>
            </w:pPr>
            <w:ins w:id="81" w:author="Bhumika Mistry" w:date="2022-02-09T09:46:00Z">
              <w:r>
                <w:rPr>
                  <w:rFonts w:eastAsia="Times New Roman"/>
                  <w:lang w:eastAsia="en-AU"/>
                </w:rPr>
                <w:t>There is a specified</w:t>
              </w:r>
            </w:ins>
            <w:ins w:id="82" w:author="Bhumika Mistry" w:date="2022-02-09T09:47:00Z">
              <w:r w:rsidR="009371D3">
                <w:rPr>
                  <w:rFonts w:eastAsia="Times New Roman"/>
                  <w:lang w:eastAsia="en-AU"/>
                </w:rPr>
                <w:t xml:space="preserve"> reduction in the predicted energy consumption and GHG emissions of the proposed building. </w:t>
              </w:r>
            </w:ins>
          </w:p>
          <w:p w14:paraId="4C5662F9" w14:textId="10D22B38" w:rsidR="009371D3" w:rsidRDefault="005D01FF" w:rsidP="00D278BC">
            <w:pPr>
              <w:rPr>
                <w:ins w:id="83" w:author="Bhumika Mistry" w:date="2022-02-09T09:43:00Z"/>
              </w:rPr>
            </w:pPr>
            <w:ins w:id="84" w:author="Bhumika Mistry" w:date="2022-02-09T09:47:00Z">
              <w:r>
                <w:t>Points are awarded based both on improvements to the building</w:t>
              </w:r>
            </w:ins>
            <w:ins w:id="85" w:author="Bhumika Mistry" w:date="2022-02-09T09:48:00Z">
              <w:r>
                <w:t>’</w:t>
              </w:r>
            </w:ins>
            <w:ins w:id="86" w:author="Bhumika Mistry" w:date="2022-02-09T09:47:00Z">
              <w:r>
                <w:t xml:space="preserve">s </w:t>
              </w:r>
            </w:ins>
            <w:ins w:id="87" w:author="Bhumika Mistry" w:date="2022-02-09T09:48:00Z">
              <w:r>
                <w:t>façade</w:t>
              </w:r>
            </w:ins>
            <w:ins w:id="88" w:author="Bhumika Mistry" w:date="2022-02-09T09:51:00Z">
              <w:r w:rsidR="0076513D">
                <w:t>, and on the project</w:t>
              </w:r>
              <w:r w:rsidR="00575C5B">
                <w:t>’s predicted ability to reduce its operating energy consumption and emissions t</w:t>
              </w:r>
            </w:ins>
            <w:ins w:id="89" w:author="Bhumika Mistry" w:date="2022-02-09T09:52:00Z">
              <w:r w:rsidR="00575C5B">
                <w:t>owards ‘net zero’</w:t>
              </w:r>
            </w:ins>
          </w:p>
        </w:tc>
        <w:tc>
          <w:tcPr>
            <w:tcW w:w="1384" w:type="dxa"/>
            <w:gridSpan w:val="2"/>
            <w:vAlign w:val="center"/>
          </w:tcPr>
          <w:p w14:paraId="291FC9FE" w14:textId="7677C1E3" w:rsidR="00EE2250" w:rsidRDefault="00AF6AF6" w:rsidP="00D278BC">
            <w:pPr>
              <w:jc w:val="center"/>
              <w:rPr>
                <w:ins w:id="90" w:author="Bhumika Mistry" w:date="2022-02-09T09:43:00Z"/>
              </w:rPr>
            </w:pPr>
            <w:ins w:id="91" w:author="Bhumika Mistry" w:date="2022-02-09T09:45:00Z">
              <w:r>
                <w:t>18</w:t>
              </w:r>
            </w:ins>
          </w:p>
        </w:tc>
        <w:tc>
          <w:tcPr>
            <w:tcW w:w="1163" w:type="dxa"/>
            <w:vAlign w:val="center"/>
          </w:tcPr>
          <w:p w14:paraId="4394DF74" w14:textId="1D1E63D3" w:rsidR="00EE2250" w:rsidRDefault="00AF6AF6" w:rsidP="00D278BC">
            <w:pPr>
              <w:jc w:val="center"/>
              <w:rPr>
                <w:ins w:id="92" w:author="Bhumika Mistry" w:date="2022-02-09T09:43:00Z"/>
              </w:rPr>
            </w:pPr>
            <w:ins w:id="93" w:author="Bhumika Mistry" w:date="2022-02-09T09:46:00Z">
              <w:r>
                <w:rPr>
                  <w:color w:val="7030A0"/>
                </w:rPr>
                <w:t>[#</w:t>
              </w:r>
              <w:r w:rsidRPr="005874E4">
                <w:rPr>
                  <w:color w:val="7030A0"/>
                </w:rPr>
                <w:t>]</w:t>
              </w:r>
            </w:ins>
          </w:p>
        </w:tc>
      </w:tr>
    </w:tbl>
    <w:p w14:paraId="45182461" w14:textId="77777777" w:rsidR="00965823" w:rsidRDefault="00965823" w:rsidP="00965823"/>
    <w:p w14:paraId="70600CEA" w14:textId="77777777" w:rsidR="005F6214" w:rsidRPr="00710E6D" w:rsidRDefault="005F6214" w:rsidP="000F3FE4">
      <w:pPr>
        <w:pStyle w:val="Heading2"/>
      </w:pPr>
      <w:r w:rsidRPr="00710E6D">
        <w:t>Project-specific technical questions (formerly tc</w:t>
      </w:r>
      <w:r w:rsidRPr="00710E6D">
        <w:rPr>
          <w:sz w:val="24"/>
        </w:rPr>
        <w:t>s</w:t>
      </w:r>
      <w:r w:rsidRPr="00710E6D">
        <w:t xml:space="preserve"> and cir</w:t>
      </w:r>
      <w:r w:rsidRPr="00710E6D">
        <w:rPr>
          <w:sz w:val="24"/>
        </w:rPr>
        <w:t>s</w:t>
      </w:r>
      <w:r w:rsidRPr="00710E6D">
        <w:t xml:space="preserve">) </w:t>
      </w:r>
    </w:p>
    <w:tbl>
      <w:tblPr>
        <w:tblStyle w:val="Style1"/>
        <w:tblW w:w="5000" w:type="pct"/>
        <w:tblLook w:val="04A0" w:firstRow="1" w:lastRow="0" w:firstColumn="1" w:lastColumn="0" w:noHBand="0" w:noVBand="1"/>
      </w:tblPr>
      <w:tblGrid>
        <w:gridCol w:w="7211"/>
        <w:gridCol w:w="1816"/>
      </w:tblGrid>
      <w:tr w:rsidR="005F6214" w:rsidRPr="00710E6D" w14:paraId="22A5CAAD" w14:textId="77777777" w:rsidTr="000B100D">
        <w:tc>
          <w:tcPr>
            <w:tcW w:w="3994" w:type="pct"/>
            <w:vAlign w:val="center"/>
          </w:tcPr>
          <w:p w14:paraId="2FDC5576" w14:textId="0CF73B0C" w:rsidR="005F6214" w:rsidRPr="00710E6D" w:rsidRDefault="005F6214" w:rsidP="000B100D">
            <w:r w:rsidRPr="00710E6D">
              <w:t xml:space="preserve">There are no project-specific </w:t>
            </w:r>
            <w:r w:rsidR="00D956E2">
              <w:t>T</w:t>
            </w:r>
            <w:r w:rsidR="00D956E2" w:rsidRPr="00710E6D">
              <w:t xml:space="preserve">echnical </w:t>
            </w:r>
            <w:r w:rsidR="00D956E2">
              <w:t>Q</w:t>
            </w:r>
            <w:r w:rsidR="00D956E2" w:rsidRPr="00710E6D">
              <w:t xml:space="preserve">uestions </w:t>
            </w:r>
            <w:r w:rsidRPr="00710E6D">
              <w:t>for this credit.</w:t>
            </w:r>
          </w:p>
        </w:tc>
        <w:sdt>
          <w:sdtPr>
            <w:id w:val="-1856186630"/>
            <w14:checkbox>
              <w14:checked w14:val="0"/>
              <w14:checkedState w14:val="2612" w14:font="MS Gothic"/>
              <w14:uncheckedState w14:val="2610" w14:font="MS Gothic"/>
            </w14:checkbox>
          </w:sdtPr>
          <w:sdtEndPr/>
          <w:sdtContent>
            <w:tc>
              <w:tcPr>
                <w:tcW w:w="1006" w:type="pct"/>
                <w:vAlign w:val="center"/>
              </w:tcPr>
              <w:p w14:paraId="32C74B70" w14:textId="77777777" w:rsidR="005F6214" w:rsidRPr="00710E6D" w:rsidRDefault="005F6214" w:rsidP="000B100D">
                <w:pPr>
                  <w:jc w:val="center"/>
                </w:pPr>
                <w:r w:rsidRPr="00710E6D">
                  <w:rPr>
                    <w:rFonts w:ascii="Segoe UI Symbol" w:eastAsia="MS Gothic" w:hAnsi="Segoe UI Symbol" w:cs="Segoe UI Symbol"/>
                  </w:rPr>
                  <w:t>☐</w:t>
                </w:r>
              </w:p>
            </w:tc>
          </w:sdtContent>
        </w:sdt>
      </w:tr>
      <w:tr w:rsidR="005F6214" w:rsidRPr="00710E6D" w14:paraId="63F58D64" w14:textId="77777777" w:rsidTr="000B100D">
        <w:tc>
          <w:tcPr>
            <w:tcW w:w="3994" w:type="pct"/>
            <w:vAlign w:val="center"/>
          </w:tcPr>
          <w:p w14:paraId="4D5D1129" w14:textId="06F984E3" w:rsidR="005F6214" w:rsidRPr="00710E6D" w:rsidRDefault="005F6214" w:rsidP="000B100D">
            <w:r w:rsidRPr="00710E6D">
              <w:t xml:space="preserve">There are project-specific </w:t>
            </w:r>
            <w:r w:rsidR="00D956E2">
              <w:t>T</w:t>
            </w:r>
            <w:r w:rsidR="00D956E2" w:rsidRPr="00710E6D">
              <w:t xml:space="preserve">echnical </w:t>
            </w:r>
            <w:r w:rsidR="00D956E2">
              <w:t>Q</w:t>
            </w:r>
            <w:r w:rsidR="00D956E2" w:rsidRPr="00710E6D">
              <w:t xml:space="preserve">uestions </w:t>
            </w:r>
            <w:r w:rsidRPr="00710E6D">
              <w:t xml:space="preserve">for this credit and all responses received from the </w:t>
            </w:r>
            <w:r w:rsidR="00DF4E3A">
              <w:t>NZGBC</w:t>
            </w:r>
            <w:r w:rsidR="00DF4E3A" w:rsidRPr="00710E6D">
              <w:t xml:space="preserve"> </w:t>
            </w:r>
            <w:r w:rsidRPr="00710E6D">
              <w:t>are attached.</w:t>
            </w:r>
          </w:p>
        </w:tc>
        <w:sdt>
          <w:sdtPr>
            <w:id w:val="-1582445601"/>
            <w14:checkbox>
              <w14:checked w14:val="0"/>
              <w14:checkedState w14:val="2612" w14:font="MS Gothic"/>
              <w14:uncheckedState w14:val="2610" w14:font="MS Gothic"/>
            </w14:checkbox>
          </w:sdtPr>
          <w:sdtEndPr/>
          <w:sdtContent>
            <w:tc>
              <w:tcPr>
                <w:tcW w:w="1006" w:type="pct"/>
                <w:vAlign w:val="center"/>
              </w:tcPr>
              <w:p w14:paraId="06682239" w14:textId="77777777" w:rsidR="005F6214" w:rsidRPr="00710E6D" w:rsidRDefault="005F6214" w:rsidP="000B100D">
                <w:pPr>
                  <w:jc w:val="center"/>
                </w:pPr>
                <w:r>
                  <w:rPr>
                    <w:rFonts w:ascii="MS Gothic" w:eastAsia="MS Gothic" w:hAnsi="MS Gothic" w:hint="eastAsia"/>
                  </w:rPr>
                  <w:t>☐</w:t>
                </w:r>
              </w:p>
            </w:tc>
          </w:sdtContent>
        </w:sdt>
      </w:tr>
    </w:tbl>
    <w:p w14:paraId="1BE6417C" w14:textId="77777777" w:rsidR="003D16A2" w:rsidDel="000F3FE4" w:rsidRDefault="003D16A2">
      <w:pPr>
        <w:pStyle w:val="Heading2"/>
        <w:rPr>
          <w:del w:id="94" w:author="Bhumika Mistry" w:date="2022-02-09T09:52:00Z"/>
        </w:rPr>
      </w:pPr>
    </w:p>
    <w:p w14:paraId="6B6AF5DB" w14:textId="1448488B" w:rsidR="00475B89" w:rsidRPr="00BD64CE" w:rsidDel="000F3FE4" w:rsidRDefault="00FF39D8">
      <w:pPr>
        <w:pStyle w:val="Heading2"/>
        <w:rPr>
          <w:del w:id="95" w:author="Bhumika Mistry" w:date="2022-02-09T09:52:00Z"/>
        </w:rPr>
      </w:pPr>
      <w:del w:id="96" w:author="Bhumika Mistry" w:date="2022-02-09T09:52:00Z">
        <w:r w:rsidRPr="00BD64CE" w:rsidDel="000F3FE4">
          <w:delText xml:space="preserve">15 </w:delText>
        </w:r>
        <w:r w:rsidR="00965823" w:rsidRPr="00BD64CE" w:rsidDel="000F3FE4">
          <w:delText>modelled performance pathway</w:delText>
        </w:r>
      </w:del>
    </w:p>
    <w:p w14:paraId="0166BB2A" w14:textId="7B89EC3C" w:rsidR="005951EE" w:rsidDel="000F3FE4" w:rsidRDefault="008328A8">
      <w:pPr>
        <w:pStyle w:val="Heading2"/>
        <w:rPr>
          <w:del w:id="97" w:author="Bhumika Mistry" w:date="2022-02-09T09:52:00Z"/>
        </w:rPr>
        <w:pPrChange w:id="98" w:author="Bhumika Mistry" w:date="2022-02-09T09:53:00Z">
          <w:pPr/>
        </w:pPrChange>
      </w:pPr>
      <w:del w:id="99" w:author="Bhumika Mistry" w:date="2022-02-09T09:52:00Z">
        <w:r w:rsidRPr="00BD64CE" w:rsidDel="000F3FE4">
          <w:delText>Summarise the projects systems and initiatives that have been included to reduce greenhouse gas emissions com</w:delText>
        </w:r>
        <w:r w:rsidR="0020278F" w:rsidDel="000F3FE4">
          <w:delText>pared to the reference building.</w:delText>
        </w:r>
      </w:del>
    </w:p>
    <w:p w14:paraId="5D26DD3F" w14:textId="7538BE91" w:rsidR="0020278F" w:rsidDel="000F3FE4" w:rsidRDefault="0020278F">
      <w:pPr>
        <w:pStyle w:val="Heading2"/>
        <w:rPr>
          <w:del w:id="100" w:author="Bhumika Mistry" w:date="2022-02-09T09:52:00Z"/>
        </w:rPr>
        <w:pPrChange w:id="101" w:author="Bhumika Mistry" w:date="2022-02-09T09:53:00Z">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PrChange>
      </w:pPr>
    </w:p>
    <w:p w14:paraId="3702B36C" w14:textId="1CF3BBC9" w:rsidR="0020278F" w:rsidDel="000F3FE4" w:rsidRDefault="0020278F">
      <w:pPr>
        <w:pStyle w:val="Heading2"/>
        <w:rPr>
          <w:del w:id="102" w:author="Bhumika Mistry" w:date="2022-02-09T09:52:00Z"/>
        </w:rPr>
        <w:pPrChange w:id="103" w:author="Bhumika Mistry" w:date="2022-02-09T09:53:00Z">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PrChange>
      </w:pPr>
    </w:p>
    <w:p w14:paraId="7DAA0CFF" w14:textId="4D77D247" w:rsidR="0020278F" w:rsidDel="000F3FE4" w:rsidRDefault="0020278F">
      <w:pPr>
        <w:pStyle w:val="Heading2"/>
        <w:rPr>
          <w:del w:id="104" w:author="Bhumika Mistry" w:date="2022-02-09T09:52:00Z"/>
        </w:rPr>
        <w:pPrChange w:id="105" w:author="Bhumika Mistry" w:date="2022-02-09T09:53:00Z">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PrChange>
      </w:pPr>
    </w:p>
    <w:p w14:paraId="7FC19FDF" w14:textId="08CAD9D8" w:rsidR="0020278F" w:rsidDel="000F3FE4" w:rsidRDefault="0020278F">
      <w:pPr>
        <w:pStyle w:val="Heading2"/>
        <w:rPr>
          <w:del w:id="106" w:author="Bhumika Mistry" w:date="2022-02-09T09:52:00Z"/>
        </w:rPr>
        <w:pPrChange w:id="107" w:author="Bhumika Mistry" w:date="2022-02-09T09:53:00Z">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PrChange>
      </w:pPr>
    </w:p>
    <w:p w14:paraId="421F3D5A" w14:textId="73E4E698" w:rsidR="0020278F" w:rsidDel="000F3FE4" w:rsidRDefault="0020278F">
      <w:pPr>
        <w:pStyle w:val="Heading2"/>
        <w:rPr>
          <w:del w:id="108" w:author="Bhumika Mistry" w:date="2022-02-09T09:52:00Z"/>
        </w:rPr>
        <w:pPrChange w:id="109" w:author="Bhumika Mistry" w:date="2022-02-09T09:53:00Z">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PrChange>
      </w:pPr>
    </w:p>
    <w:p w14:paraId="427BF0A0" w14:textId="77777777" w:rsidR="000F3FE4" w:rsidDel="000A1751" w:rsidRDefault="000F3FE4" w:rsidP="000F3FE4">
      <w:pPr>
        <w:pStyle w:val="Heading2"/>
        <w:rPr>
          <w:del w:id="110" w:author="Bhumika Mistry" w:date="2022-02-09T10:06:00Z"/>
        </w:rPr>
      </w:pPr>
    </w:p>
    <w:p w14:paraId="4204A32D" w14:textId="77777777" w:rsidR="000A1751" w:rsidRPr="000A1751" w:rsidRDefault="000A1751">
      <w:pPr>
        <w:rPr>
          <w:ins w:id="111" w:author="Bhumika Mistry" w:date="2022-02-09T10:06:00Z"/>
        </w:rPr>
        <w:pPrChange w:id="112" w:author="Bhumika Mistry" w:date="2022-02-09T10:06:00Z">
          <w:pPr>
            <w:pStyle w:val="Heading2"/>
          </w:pPr>
        </w:pPrChange>
      </w:pPr>
    </w:p>
    <w:p w14:paraId="30B6CD86" w14:textId="041C086D" w:rsidR="00475B89" w:rsidRPr="00BD64CE" w:rsidRDefault="00FF39D8" w:rsidP="000F3FE4">
      <w:pPr>
        <w:pStyle w:val="Heading2"/>
      </w:pPr>
      <w:r w:rsidRPr="00BD64CE">
        <w:lastRenderedPageBreak/>
        <w:t>15.</w:t>
      </w:r>
      <w:r w:rsidR="00D956E2">
        <w:t>1</w:t>
      </w:r>
      <w:r w:rsidR="00D956E2" w:rsidRPr="00BD64CE">
        <w:t xml:space="preserve"> </w:t>
      </w:r>
      <w:r w:rsidR="00661FC4" w:rsidRPr="00BD64CE">
        <w:t>Conditional requirement</w:t>
      </w:r>
    </w:p>
    <w:tbl>
      <w:tblPr>
        <w:tblStyle w:val="Style1"/>
        <w:tblW w:w="5000" w:type="pct"/>
        <w:tblLook w:val="04A0" w:firstRow="1" w:lastRow="0" w:firstColumn="1" w:lastColumn="0" w:noHBand="0" w:noVBand="1"/>
      </w:tblPr>
      <w:tblGrid>
        <w:gridCol w:w="8135"/>
        <w:gridCol w:w="892"/>
      </w:tblGrid>
      <w:tr w:rsidR="00965823" w:rsidRPr="00BD64CE" w14:paraId="33C41DCD" w14:textId="77777777" w:rsidTr="00965823">
        <w:tc>
          <w:tcPr>
            <w:tcW w:w="4506" w:type="pct"/>
            <w:vAlign w:val="center"/>
          </w:tcPr>
          <w:p w14:paraId="6FF76B56" w14:textId="2E0938CA" w:rsidR="008328A8" w:rsidRPr="00BD64CE" w:rsidRDefault="00F9024D">
            <w:pPr>
              <w:rPr>
                <w:lang w:eastAsia="en-AU"/>
              </w:rPr>
            </w:pPr>
            <w:ins w:id="113" w:author="Ting Li" w:date="2022-05-26T13:31:00Z">
              <w:r>
                <w:t>4 Star</w:t>
              </w:r>
              <w:r w:rsidR="004F34CB">
                <w:t>: t</w:t>
              </w:r>
            </w:ins>
            <w:del w:id="114" w:author="Ting Li" w:date="2022-05-26T13:31:00Z">
              <w:r w:rsidR="008328A8" w:rsidRPr="00BD64CE" w:rsidDel="004F34CB">
                <w:delText>T</w:delText>
              </w:r>
            </w:del>
            <w:r w:rsidR="008328A8" w:rsidRPr="00BD64CE">
              <w:t xml:space="preserve">he proposed building GHG emissions are </w:t>
            </w:r>
            <w:ins w:id="115" w:author="Ting Li" w:date="2022-05-26T13:31:00Z">
              <w:r>
                <w:t xml:space="preserve">20% </w:t>
              </w:r>
            </w:ins>
            <w:r w:rsidR="008328A8" w:rsidRPr="00BD64CE">
              <w:t xml:space="preserve">less than those of the </w:t>
            </w:r>
            <w:del w:id="116" w:author="Ting Li" w:date="2022-05-26T13:38:00Z">
              <w:r w:rsidR="008328A8" w:rsidRPr="00BD64CE" w:rsidDel="00A36A2B">
                <w:delText>equivalent benchmark</w:delText>
              </w:r>
            </w:del>
            <w:ins w:id="117" w:author="Ting Li" w:date="2022-05-26T13:38:00Z">
              <w:r w:rsidR="00A36A2B">
                <w:t>referenced</w:t>
              </w:r>
            </w:ins>
            <w:r w:rsidR="008328A8" w:rsidRPr="00BD64CE">
              <w:t xml:space="preserve"> building</w:t>
            </w:r>
            <w:ins w:id="118" w:author="Ting Li" w:date="2022-05-26T13:39:00Z">
              <w:r w:rsidR="00242C0F">
                <w:t>. The project has limited</w:t>
              </w:r>
            </w:ins>
            <w:ins w:id="119" w:author="Ting Li" w:date="2022-05-26T13:40:00Z">
              <w:r w:rsidR="005055DE">
                <w:t xml:space="preserve"> GHG emissions from</w:t>
              </w:r>
            </w:ins>
            <w:ins w:id="120" w:author="Ting Li" w:date="2022-05-26T13:39:00Z">
              <w:r w:rsidR="00242C0F">
                <w:t xml:space="preserve"> direct </w:t>
              </w:r>
              <w:r w:rsidR="00C90E9F">
                <w:t>fossil</w:t>
              </w:r>
              <w:r w:rsidR="00242C0F">
                <w:t xml:space="preserve"> fuel sources </w:t>
              </w:r>
            </w:ins>
            <w:ins w:id="121" w:author="Ting Li" w:date="2022-05-26T13:40:00Z">
              <w:r w:rsidR="00F91893">
                <w:t xml:space="preserve">to 20%. </w:t>
              </w:r>
            </w:ins>
            <w:del w:id="122" w:author="Ting Li" w:date="2022-05-26T13:37:00Z">
              <w:r w:rsidR="00652C4B" w:rsidDel="00CD2FC7">
                <w:delText xml:space="preserve">, which represents at least a </w:delText>
              </w:r>
              <w:commentRangeStart w:id="123"/>
              <w:commentRangeStart w:id="124"/>
              <w:r w:rsidR="00652C4B" w:rsidDel="00CD2FC7">
                <w:delText>10</w:delText>
              </w:r>
            </w:del>
            <w:ins w:id="125" w:author="Bhumika Mistry" w:date="2022-02-09T09:58:00Z">
              <w:del w:id="126" w:author="Ting Li" w:date="2022-05-26T13:28:00Z">
                <w:r w:rsidR="00967A68" w:rsidDel="00794EA2">
                  <w:delText>15</w:delText>
                </w:r>
              </w:del>
            </w:ins>
            <w:del w:id="127" w:author="Ting Li" w:date="2022-05-26T13:37:00Z">
              <w:r w:rsidR="00652C4B" w:rsidDel="00CD2FC7">
                <w:delText xml:space="preserve">% </w:delText>
              </w:r>
              <w:commentRangeEnd w:id="123"/>
              <w:r w:rsidR="00967A68" w:rsidDel="00CD2FC7">
                <w:rPr>
                  <w:rStyle w:val="CommentReference"/>
                </w:rPr>
                <w:commentReference w:id="123"/>
              </w:r>
              <w:commentRangeEnd w:id="124"/>
              <w:r w:rsidR="000C2EEC" w:rsidDel="00CD2FC7">
                <w:rPr>
                  <w:rStyle w:val="CommentReference"/>
                </w:rPr>
                <w:commentReference w:id="124"/>
              </w:r>
              <w:r w:rsidR="00652C4B" w:rsidDel="00CD2FC7">
                <w:delText>improvement on reference building</w:delText>
              </w:r>
              <w:r w:rsidR="00924D9E" w:rsidDel="00CD2FC7">
                <w:delText>.</w:delText>
              </w:r>
            </w:del>
          </w:p>
        </w:tc>
        <w:tc>
          <w:tcPr>
            <w:tcW w:w="494" w:type="pct"/>
            <w:vAlign w:val="center"/>
          </w:tcPr>
          <w:p w14:paraId="01DDC466" w14:textId="77777777" w:rsidR="00965823" w:rsidRPr="00BD64CE" w:rsidRDefault="00463545" w:rsidP="00965823">
            <w:pPr>
              <w:jc w:val="center"/>
            </w:pPr>
            <w:sdt>
              <w:sdtPr>
                <w:id w:val="-48459745"/>
                <w14:checkbox>
                  <w14:checked w14:val="0"/>
                  <w14:checkedState w14:val="2612" w14:font="MS Gothic"/>
                  <w14:uncheckedState w14:val="2610" w14:font="MS Gothic"/>
                </w14:checkbox>
              </w:sdtPr>
              <w:sdtEndPr>
                <w:rPr>
                  <w:rFonts w:hint="eastAsia"/>
                </w:rPr>
              </w:sdtEndPr>
              <w:sdtContent>
                <w:r w:rsidR="00B60C0E">
                  <w:rPr>
                    <w:rFonts w:ascii="MS Gothic" w:eastAsia="MS Gothic" w:hAnsi="MS Gothic" w:hint="eastAsia"/>
                  </w:rPr>
                  <w:t>☐</w:t>
                </w:r>
              </w:sdtContent>
            </w:sdt>
          </w:p>
        </w:tc>
      </w:tr>
      <w:tr w:rsidR="00F91893" w:rsidRPr="00BD64CE" w14:paraId="0B3483B2" w14:textId="77777777" w:rsidTr="00965823">
        <w:trPr>
          <w:ins w:id="128" w:author="Ting Li" w:date="2022-05-26T13:31:00Z"/>
        </w:trPr>
        <w:tc>
          <w:tcPr>
            <w:tcW w:w="4506" w:type="pct"/>
            <w:vAlign w:val="center"/>
          </w:tcPr>
          <w:p w14:paraId="0572D843" w14:textId="7245D7AA" w:rsidR="00F91893" w:rsidRDefault="00F91893" w:rsidP="00F91893">
            <w:pPr>
              <w:rPr>
                <w:ins w:id="129" w:author="Ting Li" w:date="2022-05-26T13:31:00Z"/>
              </w:rPr>
            </w:pPr>
            <w:ins w:id="130" w:author="Ting Li" w:date="2022-05-26T13:41:00Z">
              <w:r>
                <w:t>5 Star: t</w:t>
              </w:r>
              <w:r w:rsidRPr="00BD64CE">
                <w:t xml:space="preserve">he proposed building GHG emissions are </w:t>
              </w:r>
              <w:r w:rsidR="002B3BFA">
                <w:t>3</w:t>
              </w:r>
              <w:r>
                <w:t xml:space="preserve">0% </w:t>
              </w:r>
              <w:r w:rsidRPr="00BD64CE">
                <w:t xml:space="preserve">less than those of the </w:t>
              </w:r>
              <w:r>
                <w:t>referenced</w:t>
              </w:r>
              <w:r w:rsidRPr="00BD64CE">
                <w:t xml:space="preserve"> building</w:t>
              </w:r>
              <w:r>
                <w:t>. The project has limited GHG emissions from direct fossil fuel sources to</w:t>
              </w:r>
            </w:ins>
            <w:ins w:id="131" w:author="Ting Li" w:date="2022-05-26T13:42:00Z">
              <w:r w:rsidR="002B3BFA">
                <w:t xml:space="preserve"> 10</w:t>
              </w:r>
            </w:ins>
            <w:ins w:id="132" w:author="Ting Li" w:date="2022-05-26T13:41:00Z">
              <w:r>
                <w:t xml:space="preserve">%. </w:t>
              </w:r>
            </w:ins>
          </w:p>
        </w:tc>
        <w:tc>
          <w:tcPr>
            <w:tcW w:w="494" w:type="pct"/>
            <w:vAlign w:val="center"/>
          </w:tcPr>
          <w:p w14:paraId="21DF3658" w14:textId="05E2BB63" w:rsidR="00F91893" w:rsidRDefault="00463545" w:rsidP="00F91893">
            <w:pPr>
              <w:jc w:val="center"/>
              <w:rPr>
                <w:ins w:id="133" w:author="Ting Li" w:date="2022-05-26T13:31:00Z"/>
              </w:rPr>
            </w:pPr>
            <w:customXmlInsRangeStart w:id="134" w:author="Ting Li" w:date="2022-05-26T13:41:00Z"/>
            <w:sdt>
              <w:sdtPr>
                <w:id w:val="-1516844350"/>
                <w14:checkbox>
                  <w14:checked w14:val="0"/>
                  <w14:checkedState w14:val="2612" w14:font="MS Gothic"/>
                  <w14:uncheckedState w14:val="2610" w14:font="MS Gothic"/>
                </w14:checkbox>
              </w:sdtPr>
              <w:sdtEndPr>
                <w:rPr>
                  <w:rFonts w:hint="eastAsia"/>
                </w:rPr>
              </w:sdtEndPr>
              <w:sdtContent>
                <w:customXmlInsRangeEnd w:id="134"/>
                <w:ins w:id="135" w:author="Ting Li" w:date="2022-05-26T13:41:00Z">
                  <w:r w:rsidR="00F91893">
                    <w:rPr>
                      <w:rFonts w:ascii="MS Gothic" w:eastAsia="MS Gothic" w:hAnsi="MS Gothic" w:hint="eastAsia"/>
                    </w:rPr>
                    <w:t>☐</w:t>
                  </w:r>
                </w:ins>
                <w:customXmlInsRangeStart w:id="136" w:author="Ting Li" w:date="2022-05-26T13:41:00Z"/>
              </w:sdtContent>
            </w:sdt>
            <w:customXmlInsRangeEnd w:id="136"/>
          </w:p>
        </w:tc>
      </w:tr>
      <w:tr w:rsidR="00F91893" w:rsidRPr="00BD64CE" w14:paraId="20344D04" w14:textId="77777777" w:rsidTr="00965823">
        <w:trPr>
          <w:ins w:id="137" w:author="Ting Li" w:date="2022-05-26T13:31:00Z"/>
        </w:trPr>
        <w:tc>
          <w:tcPr>
            <w:tcW w:w="4506" w:type="pct"/>
            <w:vAlign w:val="center"/>
          </w:tcPr>
          <w:p w14:paraId="0D8C2747" w14:textId="056B9C31" w:rsidR="00F91893" w:rsidRDefault="00F91893" w:rsidP="00F91893">
            <w:pPr>
              <w:rPr>
                <w:ins w:id="138" w:author="Ting Li" w:date="2022-05-26T13:31:00Z"/>
              </w:rPr>
            </w:pPr>
            <w:ins w:id="139" w:author="Ting Li" w:date="2022-05-26T13:41:00Z">
              <w:r>
                <w:t>6 Star: t</w:t>
              </w:r>
              <w:r w:rsidRPr="00BD64CE">
                <w:t xml:space="preserve">he proposed building GHG emissions are </w:t>
              </w:r>
              <w:r w:rsidR="002B3BFA">
                <w:t>5</w:t>
              </w:r>
              <w:r>
                <w:t xml:space="preserve">0% </w:t>
              </w:r>
              <w:r w:rsidRPr="00BD64CE">
                <w:t xml:space="preserve">less than those of the </w:t>
              </w:r>
              <w:r>
                <w:t>referenced</w:t>
              </w:r>
              <w:r w:rsidRPr="00BD64CE">
                <w:t xml:space="preserve"> building</w:t>
              </w:r>
              <w:r>
                <w:t xml:space="preserve">. </w:t>
              </w:r>
            </w:ins>
            <w:ins w:id="140" w:author="Ting Li" w:date="2022-05-26T13:42:00Z">
              <w:r w:rsidR="00067587">
                <w:t>There is no direct fossil fuel use in the project</w:t>
              </w:r>
            </w:ins>
            <w:ins w:id="141" w:author="Ting Li" w:date="2022-05-26T13:41:00Z">
              <w:r>
                <w:t xml:space="preserve">. </w:t>
              </w:r>
            </w:ins>
          </w:p>
        </w:tc>
        <w:tc>
          <w:tcPr>
            <w:tcW w:w="494" w:type="pct"/>
            <w:vAlign w:val="center"/>
          </w:tcPr>
          <w:p w14:paraId="54CB8EDB" w14:textId="5710E61C" w:rsidR="00F91893" w:rsidRDefault="00463545" w:rsidP="00F91893">
            <w:pPr>
              <w:jc w:val="center"/>
              <w:rPr>
                <w:ins w:id="142" w:author="Ting Li" w:date="2022-05-26T13:31:00Z"/>
              </w:rPr>
            </w:pPr>
            <w:customXmlInsRangeStart w:id="143" w:author="Ting Li" w:date="2022-05-26T13:41:00Z"/>
            <w:sdt>
              <w:sdtPr>
                <w:id w:val="1009483019"/>
                <w14:checkbox>
                  <w14:checked w14:val="0"/>
                  <w14:checkedState w14:val="2612" w14:font="MS Gothic"/>
                  <w14:uncheckedState w14:val="2610" w14:font="MS Gothic"/>
                </w14:checkbox>
              </w:sdtPr>
              <w:sdtEndPr>
                <w:rPr>
                  <w:rFonts w:hint="eastAsia"/>
                </w:rPr>
              </w:sdtEndPr>
              <w:sdtContent>
                <w:customXmlInsRangeEnd w:id="143"/>
                <w:ins w:id="144" w:author="Ting Li" w:date="2022-05-26T13:41:00Z">
                  <w:r w:rsidR="00F91893">
                    <w:rPr>
                      <w:rFonts w:ascii="MS Gothic" w:eastAsia="MS Gothic" w:hAnsi="MS Gothic" w:hint="eastAsia"/>
                    </w:rPr>
                    <w:t>☐</w:t>
                  </w:r>
                </w:ins>
                <w:customXmlInsRangeStart w:id="145" w:author="Ting Li" w:date="2022-05-26T13:41:00Z"/>
              </w:sdtContent>
            </w:sdt>
            <w:customXmlInsRangeEnd w:id="145"/>
          </w:p>
        </w:tc>
      </w:tr>
    </w:tbl>
    <w:p w14:paraId="05B8036A" w14:textId="77777777" w:rsidR="005F6214" w:rsidDel="00C06E33" w:rsidRDefault="005F6214" w:rsidP="0020278F">
      <w:pPr>
        <w:pStyle w:val="Bluetext"/>
        <w:rPr>
          <w:del w:id="146" w:author="Bhumika Mistry" w:date="2022-02-09T10:08:00Z"/>
        </w:rPr>
      </w:pPr>
    </w:p>
    <w:p w14:paraId="7F67BDFD" w14:textId="50FB94BE" w:rsidR="005F6214" w:rsidRPr="00710E6D" w:rsidDel="00F37C5B" w:rsidRDefault="005F6214" w:rsidP="005F6214">
      <w:pPr>
        <w:pStyle w:val="Bluetext"/>
        <w:spacing w:before="240" w:after="240"/>
        <w:rPr>
          <w:del w:id="147" w:author="Ting Li" w:date="2022-05-26T13:43:00Z"/>
          <w:color w:val="auto"/>
          <w:lang w:val="en-US"/>
        </w:rPr>
      </w:pPr>
      <w:del w:id="148" w:author="Ting Li" w:date="2022-05-26T13:43:00Z">
        <w:r w:rsidRPr="00710E6D" w:rsidDel="00F37C5B">
          <w:rPr>
            <w:color w:val="auto"/>
            <w:lang w:val="en-US"/>
          </w:rPr>
          <w:delText>Identify where this information can be found within the supporting documentation provided.</w:delText>
        </w:r>
      </w:del>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rsidDel="00F37C5B" w14:paraId="22BA7A6C" w14:textId="4D39F03F" w:rsidTr="000B100D">
        <w:trPr>
          <w:del w:id="149" w:author="Ting Li" w:date="2022-05-26T13:43:00Z"/>
        </w:trPr>
        <w:tc>
          <w:tcPr>
            <w:tcW w:w="6912" w:type="dxa"/>
            <w:shd w:val="clear" w:color="auto" w:fill="DBE5F1" w:themeFill="accent1" w:themeFillTint="33"/>
          </w:tcPr>
          <w:p w14:paraId="49F093DD" w14:textId="2E7CC547" w:rsidR="005F6214" w:rsidRPr="00710E6D" w:rsidDel="00F37C5B" w:rsidRDefault="005F6214" w:rsidP="000B100D">
            <w:pPr>
              <w:pStyle w:val="Bluetext"/>
              <w:rPr>
                <w:del w:id="150" w:author="Ting Li" w:date="2022-05-26T13:43:00Z"/>
                <w:b/>
                <w:color w:val="auto"/>
              </w:rPr>
            </w:pPr>
            <w:del w:id="151" w:author="Ting Li" w:date="2022-05-26T13:43:00Z">
              <w:r w:rsidRPr="00710E6D" w:rsidDel="00F37C5B">
                <w:rPr>
                  <w:b/>
                  <w:color w:val="auto"/>
                </w:rPr>
                <w:delText xml:space="preserve">Supporting Documentation </w:delText>
              </w:r>
              <w:r w:rsidRPr="00710E6D" w:rsidDel="00F37C5B">
                <w:rPr>
                  <w:b/>
                  <w:color w:val="auto"/>
                </w:rPr>
                <w:br/>
              </w:r>
              <w:r w:rsidRPr="00710E6D" w:rsidDel="00F37C5B">
                <w:rPr>
                  <w:color w:val="auto"/>
                </w:rPr>
                <w:delText>(Name / title / description of document)</w:delText>
              </w:r>
            </w:del>
          </w:p>
        </w:tc>
        <w:tc>
          <w:tcPr>
            <w:tcW w:w="2331" w:type="dxa"/>
            <w:shd w:val="clear" w:color="auto" w:fill="DBE5F1" w:themeFill="accent1" w:themeFillTint="33"/>
          </w:tcPr>
          <w:p w14:paraId="2D654FFD" w14:textId="08FF8264" w:rsidR="005F6214" w:rsidRPr="00710E6D" w:rsidDel="00F37C5B" w:rsidRDefault="005F6214" w:rsidP="000B100D">
            <w:pPr>
              <w:pStyle w:val="Bluetext"/>
              <w:jc w:val="center"/>
              <w:rPr>
                <w:del w:id="152" w:author="Ting Li" w:date="2022-05-26T13:43:00Z"/>
                <w:b/>
                <w:color w:val="auto"/>
              </w:rPr>
            </w:pPr>
            <w:del w:id="153" w:author="Ting Li" w:date="2022-05-26T13:43:00Z">
              <w:r w:rsidRPr="00710E6D" w:rsidDel="00F37C5B">
                <w:rPr>
                  <w:b/>
                  <w:color w:val="auto"/>
                </w:rPr>
                <w:delText>Reference</w:delText>
              </w:r>
              <w:r w:rsidRPr="00710E6D" w:rsidDel="00F37C5B">
                <w:rPr>
                  <w:b/>
                  <w:color w:val="auto"/>
                </w:rPr>
                <w:br/>
              </w:r>
              <w:r w:rsidRPr="00710E6D" w:rsidDel="00F37C5B">
                <w:rPr>
                  <w:color w:val="auto"/>
                </w:rPr>
                <w:delText>(Page no. or section)</w:delText>
              </w:r>
            </w:del>
          </w:p>
        </w:tc>
      </w:tr>
      <w:tr w:rsidR="005F6214" w:rsidRPr="00710E6D" w:rsidDel="00F37C5B" w14:paraId="3272E749" w14:textId="6E0B2AAB" w:rsidTr="000B100D">
        <w:trPr>
          <w:del w:id="154" w:author="Ting Li" w:date="2022-05-26T13:43:00Z"/>
        </w:trPr>
        <w:tc>
          <w:tcPr>
            <w:tcW w:w="6912" w:type="dxa"/>
          </w:tcPr>
          <w:p w14:paraId="66F74F15" w14:textId="3C43C837" w:rsidR="005F6214" w:rsidRPr="00710E6D" w:rsidDel="00F37C5B" w:rsidRDefault="005F6214" w:rsidP="000B100D">
            <w:pPr>
              <w:pStyle w:val="Bluetext"/>
              <w:rPr>
                <w:del w:id="155" w:author="Ting Li" w:date="2022-05-26T13:43:00Z"/>
                <w:color w:val="auto"/>
              </w:rPr>
            </w:pPr>
            <w:del w:id="156" w:author="Ting Li" w:date="2022-05-26T13:43:00Z">
              <w:r w:rsidRPr="00710E6D" w:rsidDel="00F37C5B">
                <w:rPr>
                  <w:color w:val="auto"/>
                </w:rPr>
                <w:delText>[####]</w:delText>
              </w:r>
            </w:del>
          </w:p>
        </w:tc>
        <w:tc>
          <w:tcPr>
            <w:tcW w:w="2331" w:type="dxa"/>
          </w:tcPr>
          <w:p w14:paraId="38A1CE44" w14:textId="24766B9D" w:rsidR="005F6214" w:rsidRPr="00710E6D" w:rsidDel="00F37C5B" w:rsidRDefault="005F6214" w:rsidP="000B100D">
            <w:pPr>
              <w:pStyle w:val="Bluetext"/>
              <w:jc w:val="center"/>
              <w:rPr>
                <w:del w:id="157" w:author="Ting Li" w:date="2022-05-26T13:43:00Z"/>
                <w:color w:val="8064A2"/>
              </w:rPr>
            </w:pPr>
            <w:del w:id="158" w:author="Ting Li" w:date="2022-05-26T13:43:00Z">
              <w:r w:rsidRPr="00710E6D" w:rsidDel="00F37C5B">
                <w:rPr>
                  <w:color w:val="8064A2"/>
                </w:rPr>
                <w:delText>[####]</w:delText>
              </w:r>
            </w:del>
          </w:p>
        </w:tc>
      </w:tr>
      <w:tr w:rsidR="005F6214" w:rsidRPr="00710E6D" w:rsidDel="00F37C5B" w14:paraId="513D68A3" w14:textId="452EF10F" w:rsidTr="000B100D">
        <w:trPr>
          <w:del w:id="159" w:author="Ting Li" w:date="2022-05-26T13:43:00Z"/>
        </w:trPr>
        <w:tc>
          <w:tcPr>
            <w:tcW w:w="6912" w:type="dxa"/>
          </w:tcPr>
          <w:p w14:paraId="7D1FBA86" w14:textId="2B1B04C5" w:rsidR="005F6214" w:rsidRPr="00710E6D" w:rsidDel="00F37C5B" w:rsidRDefault="005F6214" w:rsidP="000B100D">
            <w:pPr>
              <w:pStyle w:val="Bluetext"/>
              <w:rPr>
                <w:del w:id="160" w:author="Ting Li" w:date="2022-05-26T13:43:00Z"/>
                <w:color w:val="auto"/>
              </w:rPr>
            </w:pPr>
            <w:del w:id="161" w:author="Ting Li" w:date="2022-05-26T13:43:00Z">
              <w:r w:rsidRPr="00710E6D" w:rsidDel="00F37C5B">
                <w:rPr>
                  <w:color w:val="auto"/>
                </w:rPr>
                <w:delText>[####]</w:delText>
              </w:r>
            </w:del>
          </w:p>
        </w:tc>
        <w:tc>
          <w:tcPr>
            <w:tcW w:w="2331" w:type="dxa"/>
          </w:tcPr>
          <w:p w14:paraId="4543B32C" w14:textId="04AEE90B" w:rsidR="005F6214" w:rsidRPr="00710E6D" w:rsidDel="00F37C5B" w:rsidRDefault="005F6214" w:rsidP="000B100D">
            <w:pPr>
              <w:pStyle w:val="Bluetext"/>
              <w:jc w:val="center"/>
              <w:rPr>
                <w:del w:id="162" w:author="Ting Li" w:date="2022-05-26T13:43:00Z"/>
                <w:color w:val="auto"/>
              </w:rPr>
            </w:pPr>
            <w:del w:id="163" w:author="Ting Li" w:date="2022-05-26T13:43:00Z">
              <w:r w:rsidRPr="00710E6D" w:rsidDel="00F37C5B">
                <w:rPr>
                  <w:color w:val="8064A2"/>
                </w:rPr>
                <w:delText>[####]</w:delText>
              </w:r>
            </w:del>
          </w:p>
        </w:tc>
      </w:tr>
    </w:tbl>
    <w:p w14:paraId="2F8B2651" w14:textId="77777777" w:rsidR="00E85C5A" w:rsidRPr="00BD64CE" w:rsidRDefault="00E85C5A" w:rsidP="0020278F">
      <w:pPr>
        <w:pStyle w:val="Bluetext"/>
      </w:pPr>
    </w:p>
    <w:p w14:paraId="0849CF2A" w14:textId="401E794A" w:rsidR="00475B89" w:rsidRPr="00BD64CE" w:rsidRDefault="00FF39D8" w:rsidP="000F3FE4">
      <w:pPr>
        <w:pStyle w:val="Heading2"/>
      </w:pPr>
      <w:r w:rsidRPr="00BD64CE">
        <w:t>15.</w:t>
      </w:r>
      <w:r w:rsidR="00D956E2">
        <w:t>2</w:t>
      </w:r>
      <w:r w:rsidR="00D956E2" w:rsidRPr="00BD64CE">
        <w:t xml:space="preserve"> </w:t>
      </w:r>
      <w:r w:rsidR="007933FA" w:rsidRPr="00BD64CE">
        <w:t>Credit requirements</w:t>
      </w:r>
    </w:p>
    <w:tbl>
      <w:tblPr>
        <w:tblStyle w:val="Style1"/>
        <w:tblW w:w="5000" w:type="pct"/>
        <w:tblLook w:val="04A0" w:firstRow="1" w:lastRow="0" w:firstColumn="1" w:lastColumn="0" w:noHBand="0" w:noVBand="1"/>
      </w:tblPr>
      <w:tblGrid>
        <w:gridCol w:w="8135"/>
        <w:gridCol w:w="892"/>
      </w:tblGrid>
      <w:tr w:rsidR="00D0020D" w:rsidRPr="00BD64CE" w14:paraId="2B75F673" w14:textId="77777777" w:rsidTr="00627421">
        <w:trPr>
          <w:ins w:id="164" w:author="Ting Li" w:date="2022-05-26T14:23:00Z"/>
        </w:trPr>
        <w:tc>
          <w:tcPr>
            <w:tcW w:w="4506" w:type="pct"/>
            <w:vAlign w:val="center"/>
          </w:tcPr>
          <w:p w14:paraId="4FD3DE5D" w14:textId="6CF6AD9B" w:rsidR="00D0020D" w:rsidRDefault="00D0020D" w:rsidP="00627421">
            <w:pPr>
              <w:rPr>
                <w:ins w:id="165" w:author="Ting Li" w:date="2022-05-26T14:23:00Z"/>
              </w:rPr>
            </w:pPr>
            <w:bookmarkStart w:id="166" w:name="_Toc383618224"/>
            <w:ins w:id="167" w:author="Ting Li" w:date="2022-05-26T14:23:00Z">
              <w:r w:rsidRPr="00627421">
                <w:t>A complete Building Energy Consumption and Greenhouse Gas Emissions Calculator is provided</w:t>
              </w:r>
              <w:r w:rsidR="003763C7">
                <w:t xml:space="preserve">. </w:t>
              </w:r>
            </w:ins>
            <w:ins w:id="168" w:author="Ting Li" w:date="2022-05-26T14:25:00Z">
              <w:r w:rsidR="007F23EC">
                <w:t>AND</w:t>
              </w:r>
            </w:ins>
          </w:p>
        </w:tc>
        <w:tc>
          <w:tcPr>
            <w:tcW w:w="494" w:type="pct"/>
            <w:vAlign w:val="center"/>
          </w:tcPr>
          <w:p w14:paraId="0E068701" w14:textId="77777777" w:rsidR="00D0020D" w:rsidRDefault="00463545" w:rsidP="00627421">
            <w:pPr>
              <w:jc w:val="center"/>
              <w:rPr>
                <w:ins w:id="169" w:author="Ting Li" w:date="2022-05-26T14:23:00Z"/>
              </w:rPr>
            </w:pPr>
            <w:customXmlInsRangeStart w:id="170" w:author="Ting Li" w:date="2022-05-26T14:23:00Z"/>
            <w:sdt>
              <w:sdtPr>
                <w:id w:val="-2084210007"/>
                <w14:checkbox>
                  <w14:checked w14:val="0"/>
                  <w14:checkedState w14:val="2612" w14:font="MS Gothic"/>
                  <w14:uncheckedState w14:val="2610" w14:font="MS Gothic"/>
                </w14:checkbox>
              </w:sdtPr>
              <w:sdtEndPr>
                <w:rPr>
                  <w:rFonts w:hint="eastAsia"/>
                </w:rPr>
              </w:sdtEndPr>
              <w:sdtContent>
                <w:customXmlInsRangeEnd w:id="170"/>
                <w:ins w:id="171" w:author="Ting Li" w:date="2022-05-26T14:23:00Z">
                  <w:r w:rsidR="00D0020D">
                    <w:rPr>
                      <w:rFonts w:ascii="MS Gothic" w:eastAsia="MS Gothic" w:hAnsi="MS Gothic" w:hint="eastAsia"/>
                    </w:rPr>
                    <w:t>☐</w:t>
                  </w:r>
                </w:ins>
                <w:customXmlInsRangeStart w:id="172" w:author="Ting Li" w:date="2022-05-26T14:23:00Z"/>
              </w:sdtContent>
            </w:sdt>
            <w:customXmlInsRangeEnd w:id="172"/>
          </w:p>
        </w:tc>
      </w:tr>
    </w:tbl>
    <w:p w14:paraId="0A881007" w14:textId="77777777" w:rsidR="007F23EC" w:rsidRDefault="007F23EC" w:rsidP="00BD64CE">
      <w:pPr>
        <w:pStyle w:val="Bluetext"/>
        <w:rPr>
          <w:ins w:id="173" w:author="Ting Li" w:date="2022-05-26T14:25:00Z"/>
          <w:rFonts w:eastAsia="Arial"/>
          <w:color w:val="000000"/>
          <w:szCs w:val="22"/>
        </w:rPr>
      </w:pPr>
      <w:ins w:id="174" w:author="Ting Li" w:date="2022-05-26T14:25:00Z">
        <w:r>
          <w:rPr>
            <w:rFonts w:eastAsia="Arial"/>
            <w:color w:val="000000"/>
            <w:szCs w:val="22"/>
          </w:rPr>
          <w:t xml:space="preserve"> </w:t>
        </w:r>
      </w:ins>
    </w:p>
    <w:p w14:paraId="04B0B038" w14:textId="150CFC82" w:rsidR="008719E6" w:rsidRDefault="00176E4F" w:rsidP="008719E6">
      <w:pPr>
        <w:rPr>
          <w:ins w:id="175" w:author="Ting Li" w:date="2022-05-26T15:53:00Z"/>
          <w:rFonts w:eastAsiaTheme="minorEastAsia"/>
          <w:color w:val="auto"/>
          <w:szCs w:val="20"/>
          <w:lang w:val="en-NZ"/>
        </w:rPr>
      </w:pPr>
      <w:ins w:id="176" w:author="Ting Li" w:date="2022-05-30T16:16:00Z">
        <w:r>
          <w:rPr>
            <w:szCs w:val="20"/>
          </w:rPr>
          <w:t xml:space="preserve">One of the following </w:t>
        </w:r>
        <w:proofErr w:type="gramStart"/>
        <w:r>
          <w:rPr>
            <w:szCs w:val="20"/>
          </w:rPr>
          <w:t>e</w:t>
        </w:r>
      </w:ins>
      <w:ins w:id="177" w:author="Ting Li" w:date="2022-05-26T15:53:00Z">
        <w:r w:rsidR="008719E6">
          <w:rPr>
            <w:szCs w:val="20"/>
          </w:rPr>
          <w:t>vidence</w:t>
        </w:r>
        <w:proofErr w:type="gramEnd"/>
        <w:r w:rsidR="008719E6">
          <w:rPr>
            <w:szCs w:val="20"/>
          </w:rPr>
          <w:t xml:space="preserve"> </w:t>
        </w:r>
      </w:ins>
      <w:ins w:id="178" w:author="Ting Li" w:date="2022-05-30T16:16:00Z">
        <w:r>
          <w:rPr>
            <w:szCs w:val="20"/>
          </w:rPr>
          <w:t xml:space="preserve">is </w:t>
        </w:r>
      </w:ins>
      <w:ins w:id="179" w:author="Ting Li" w:date="2022-05-26T15:53:00Z">
        <w:r w:rsidR="008719E6">
          <w:rPr>
            <w:szCs w:val="20"/>
          </w:rPr>
          <w:t>provided to demonstrate the compliance: </w:t>
        </w:r>
      </w:ins>
    </w:p>
    <w:tbl>
      <w:tblPr>
        <w:tblStyle w:val="Style1"/>
        <w:tblW w:w="5000" w:type="pct"/>
        <w:tblLook w:val="04A0" w:firstRow="1" w:lastRow="0" w:firstColumn="1" w:lastColumn="0" w:noHBand="0" w:noVBand="1"/>
      </w:tblPr>
      <w:tblGrid>
        <w:gridCol w:w="8135"/>
        <w:gridCol w:w="892"/>
      </w:tblGrid>
      <w:tr w:rsidR="00382713" w:rsidRPr="00BD64CE" w14:paraId="58875C66" w14:textId="77777777" w:rsidTr="00EC71A7">
        <w:tc>
          <w:tcPr>
            <w:tcW w:w="4506" w:type="pct"/>
            <w:vAlign w:val="center"/>
          </w:tcPr>
          <w:p w14:paraId="34DFDB94" w14:textId="748499FA" w:rsidR="00382713" w:rsidRPr="00BD64CE" w:rsidRDefault="00382713" w:rsidP="00EC71A7">
            <w:r>
              <w:t xml:space="preserve">A Producer Statement </w:t>
            </w:r>
            <w:del w:id="180" w:author="Ting Li" w:date="2022-05-26T14:16:00Z">
              <w:r w:rsidDel="00EE4867">
                <w:delText>has been submitted</w:delText>
              </w:r>
            </w:del>
            <w:ins w:id="181" w:author="Ting Li" w:date="2022-05-26T14:26:00Z">
              <w:r w:rsidR="006F2990">
                <w:t>signed</w:t>
              </w:r>
            </w:ins>
            <w:r>
              <w:t xml:space="preserve"> by an Accredited Energy Modeller</w:t>
            </w:r>
            <w:del w:id="182" w:author="Ting Li" w:date="2022-05-26T14:24:00Z">
              <w:r w:rsidDel="00156312">
                <w:delText>.</w:delText>
              </w:r>
            </w:del>
            <w:r>
              <w:t xml:space="preserve"> </w:t>
            </w:r>
            <w:ins w:id="183" w:author="Ting Li" w:date="2022-05-26T14:24:00Z">
              <w:r w:rsidR="00156312">
                <w:t xml:space="preserve">OR </w:t>
              </w:r>
            </w:ins>
          </w:p>
        </w:tc>
        <w:tc>
          <w:tcPr>
            <w:tcW w:w="494" w:type="pct"/>
            <w:vAlign w:val="center"/>
          </w:tcPr>
          <w:p w14:paraId="0AF79E7A" w14:textId="59182868" w:rsidR="00382713" w:rsidRPr="00BD64CE" w:rsidRDefault="00463545" w:rsidP="00EC71A7">
            <w:pPr>
              <w:jc w:val="center"/>
            </w:pPr>
            <w:customXmlInsRangeStart w:id="184" w:author="Ting Li" w:date="2022-05-26T14:17:00Z"/>
            <w:sdt>
              <w:sdtPr>
                <w:id w:val="-929119091"/>
                <w14:checkbox>
                  <w14:checked w14:val="0"/>
                  <w14:checkedState w14:val="2612" w14:font="MS Gothic"/>
                  <w14:uncheckedState w14:val="2610" w14:font="MS Gothic"/>
                </w14:checkbox>
              </w:sdtPr>
              <w:sdtEndPr>
                <w:rPr>
                  <w:rFonts w:hint="eastAsia"/>
                </w:rPr>
              </w:sdtEndPr>
              <w:sdtContent>
                <w:customXmlInsRangeEnd w:id="184"/>
                <w:ins w:id="185" w:author="Ting Li" w:date="2022-05-26T14:17:00Z">
                  <w:r w:rsidR="00EE4867" w:rsidRPr="00156312">
                    <w:rPr>
                      <w:rFonts w:ascii="Segoe UI Symbol" w:hAnsi="Segoe UI Symbol" w:cs="Segoe UI Symbol"/>
                    </w:rPr>
                    <w:t>☐</w:t>
                  </w:r>
                </w:ins>
                <w:customXmlInsRangeStart w:id="186" w:author="Ting Li" w:date="2022-05-26T14:17:00Z"/>
              </w:sdtContent>
            </w:sdt>
            <w:customXmlInsRangeEnd w:id="186"/>
            <w:customXmlDelRangeStart w:id="187" w:author="Ting Li" w:date="2022-05-26T14:17:00Z"/>
            <w:sdt>
              <w:sdtPr>
                <w:id w:val="1669131076"/>
                <w14:checkbox>
                  <w14:checked w14:val="0"/>
                  <w14:checkedState w14:val="2612" w14:font="MS Gothic"/>
                  <w14:uncheckedState w14:val="2610" w14:font="MS Gothic"/>
                </w14:checkbox>
              </w:sdtPr>
              <w:sdtEndPr>
                <w:rPr>
                  <w:rFonts w:hint="eastAsia"/>
                </w:rPr>
              </w:sdtEndPr>
              <w:sdtContent>
                <w:customXmlDelRangeEnd w:id="187"/>
                <w:del w:id="188" w:author="Ting Li" w:date="2022-05-26T14:17:00Z">
                  <w:r w:rsidR="00382713" w:rsidRPr="00156312" w:rsidDel="00EE4867">
                    <w:rPr>
                      <w:rFonts w:ascii="Segoe UI Symbol" w:hAnsi="Segoe UI Symbol" w:cs="Segoe UI Symbol"/>
                    </w:rPr>
                    <w:delText>☐</w:delText>
                  </w:r>
                </w:del>
                <w:customXmlDelRangeStart w:id="189" w:author="Ting Li" w:date="2022-05-26T14:17:00Z"/>
              </w:sdtContent>
            </w:sdt>
            <w:customXmlDelRangeEnd w:id="189"/>
          </w:p>
        </w:tc>
      </w:tr>
      <w:tr w:rsidR="003F1CD0" w:rsidRPr="00BD64CE" w14:paraId="55B37722" w14:textId="77777777" w:rsidTr="00EC71A7">
        <w:trPr>
          <w:ins w:id="190" w:author="Ting Li" w:date="2022-05-26T14:16:00Z"/>
        </w:trPr>
        <w:tc>
          <w:tcPr>
            <w:tcW w:w="4506" w:type="pct"/>
            <w:vAlign w:val="center"/>
          </w:tcPr>
          <w:p w14:paraId="0F690349" w14:textId="6421A689" w:rsidR="003F1CD0" w:rsidRDefault="003F1CD0" w:rsidP="00EC71A7">
            <w:pPr>
              <w:rPr>
                <w:ins w:id="191" w:author="Ting Li" w:date="2022-05-26T14:16:00Z"/>
              </w:rPr>
            </w:pPr>
            <w:ins w:id="192" w:author="Ting Li" w:date="2022-05-26T14:16:00Z">
              <w:r>
                <w:t>A modelling re</w:t>
              </w:r>
              <w:r w:rsidR="00EE4867">
                <w:t xml:space="preserve">port </w:t>
              </w:r>
            </w:ins>
          </w:p>
        </w:tc>
        <w:tc>
          <w:tcPr>
            <w:tcW w:w="494" w:type="pct"/>
            <w:vAlign w:val="center"/>
          </w:tcPr>
          <w:p w14:paraId="4AAFCF60" w14:textId="07E96125" w:rsidR="003F1CD0" w:rsidRDefault="00463545" w:rsidP="00EC71A7">
            <w:pPr>
              <w:jc w:val="center"/>
              <w:rPr>
                <w:ins w:id="193" w:author="Ting Li" w:date="2022-05-26T14:16:00Z"/>
              </w:rPr>
            </w:pPr>
            <w:customXmlInsRangeStart w:id="194" w:author="Ting Li" w:date="2022-05-26T14:17:00Z"/>
            <w:sdt>
              <w:sdtPr>
                <w:id w:val="251318846"/>
                <w14:checkbox>
                  <w14:checked w14:val="0"/>
                  <w14:checkedState w14:val="2612" w14:font="MS Gothic"/>
                  <w14:uncheckedState w14:val="2610" w14:font="MS Gothic"/>
                </w14:checkbox>
              </w:sdtPr>
              <w:sdtEndPr>
                <w:rPr>
                  <w:rFonts w:hint="eastAsia"/>
                </w:rPr>
              </w:sdtEndPr>
              <w:sdtContent>
                <w:customXmlInsRangeEnd w:id="194"/>
                <w:ins w:id="195" w:author="Ting Li" w:date="2022-05-26T14:17:00Z">
                  <w:r w:rsidR="00EE4867" w:rsidRPr="00156312">
                    <w:rPr>
                      <w:rFonts w:ascii="Segoe UI Symbol" w:hAnsi="Segoe UI Symbol" w:cs="Segoe UI Symbol"/>
                    </w:rPr>
                    <w:t>☐</w:t>
                  </w:r>
                </w:ins>
                <w:customXmlInsRangeStart w:id="196" w:author="Ting Li" w:date="2022-05-26T14:17:00Z"/>
              </w:sdtContent>
            </w:sdt>
            <w:customXmlInsRangeEnd w:id="196"/>
          </w:p>
        </w:tc>
      </w:tr>
    </w:tbl>
    <w:p w14:paraId="72FAC57F" w14:textId="0E83FF81" w:rsidR="00604988" w:rsidRPr="00EE4867" w:rsidRDefault="00EE4867" w:rsidP="006B66E3">
      <w:pPr>
        <w:rPr>
          <w:color w:val="7030A0"/>
          <w:rPrChange w:id="197" w:author="Ting Li" w:date="2022-05-26T14:20:00Z">
            <w:rPr/>
          </w:rPrChange>
        </w:rPr>
      </w:pPr>
      <w:ins w:id="198" w:author="Ting Li" w:date="2022-05-26T14:17:00Z">
        <w:del w:id="199" w:author="Ting Li" w:date="2022-05-26T14:22:00Z">
          <w:r w:rsidRPr="00EE4867" w:rsidDel="00D0020D">
            <w:rPr>
              <w:color w:val="7030A0"/>
              <w:rPrChange w:id="200" w:author="Ting Li" w:date="2022-05-26T14:20:00Z">
                <w:rPr/>
              </w:rPrChange>
            </w:rPr>
            <w:delText>[Insert hyperlink to Building Energy Consumption and Greenhouse Gas Emissions Calculator]</w:delText>
          </w:r>
        </w:del>
      </w:ins>
    </w:p>
    <w:p w14:paraId="584BE9BA" w14:textId="77777777" w:rsidR="00604988" w:rsidRPr="00710E6D" w:rsidRDefault="00604988" w:rsidP="00604988">
      <w:pPr>
        <w:pStyle w:val="Bluetext"/>
        <w:spacing w:before="240" w:after="240"/>
        <w:rPr>
          <w:ins w:id="201" w:author="Ting Li" w:date="2022-05-26T14:22:00Z"/>
          <w:color w:val="auto"/>
          <w:lang w:val="en-US"/>
        </w:rPr>
      </w:pPr>
      <w:ins w:id="202" w:author="Ting Li" w:date="2022-05-26T14:22:00Z">
        <w:r w:rsidRPr="00710E6D">
          <w:rPr>
            <w:color w:val="auto"/>
            <w:lang w:val="en-US"/>
          </w:rPr>
          <w:t>Identify where this information can be found within the supporting documentation provided.</w:t>
        </w:r>
      </w:ins>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604988" w:rsidRPr="00710E6D" w14:paraId="3FC85412" w14:textId="77777777" w:rsidTr="00627421">
        <w:trPr>
          <w:ins w:id="203" w:author="Ting Li" w:date="2022-05-26T14:22:00Z"/>
        </w:trPr>
        <w:tc>
          <w:tcPr>
            <w:tcW w:w="6912" w:type="dxa"/>
            <w:shd w:val="clear" w:color="auto" w:fill="DBE5F1" w:themeFill="accent1" w:themeFillTint="33"/>
          </w:tcPr>
          <w:p w14:paraId="735271D0" w14:textId="77777777" w:rsidR="00604988" w:rsidRPr="00710E6D" w:rsidRDefault="00604988" w:rsidP="00627421">
            <w:pPr>
              <w:pStyle w:val="Bluetext"/>
              <w:rPr>
                <w:ins w:id="204" w:author="Ting Li" w:date="2022-05-26T14:22:00Z"/>
                <w:b/>
                <w:color w:val="auto"/>
              </w:rPr>
            </w:pPr>
            <w:ins w:id="205" w:author="Ting Li" w:date="2022-05-26T14:22:00Z">
              <w:r w:rsidRPr="00710E6D">
                <w:rPr>
                  <w:b/>
                  <w:color w:val="auto"/>
                </w:rPr>
                <w:t xml:space="preserve">Supporting Documentation </w:t>
              </w:r>
              <w:r w:rsidRPr="00710E6D">
                <w:rPr>
                  <w:b/>
                  <w:color w:val="auto"/>
                </w:rPr>
                <w:br/>
              </w:r>
              <w:r w:rsidRPr="00710E6D">
                <w:rPr>
                  <w:color w:val="auto"/>
                </w:rPr>
                <w:t>(Name / title / description of document)</w:t>
              </w:r>
            </w:ins>
          </w:p>
        </w:tc>
        <w:tc>
          <w:tcPr>
            <w:tcW w:w="2331" w:type="dxa"/>
            <w:shd w:val="clear" w:color="auto" w:fill="DBE5F1" w:themeFill="accent1" w:themeFillTint="33"/>
          </w:tcPr>
          <w:p w14:paraId="3CE53252" w14:textId="77777777" w:rsidR="00604988" w:rsidRPr="00710E6D" w:rsidRDefault="00604988" w:rsidP="00627421">
            <w:pPr>
              <w:pStyle w:val="Bluetext"/>
              <w:jc w:val="center"/>
              <w:rPr>
                <w:ins w:id="206" w:author="Ting Li" w:date="2022-05-26T14:22:00Z"/>
                <w:b/>
                <w:color w:val="auto"/>
              </w:rPr>
            </w:pPr>
            <w:ins w:id="207" w:author="Ting Li" w:date="2022-05-26T14:22:00Z">
              <w:r w:rsidRPr="00710E6D">
                <w:rPr>
                  <w:b/>
                  <w:color w:val="auto"/>
                </w:rPr>
                <w:t>Reference</w:t>
              </w:r>
              <w:r w:rsidRPr="00710E6D">
                <w:rPr>
                  <w:b/>
                  <w:color w:val="auto"/>
                </w:rPr>
                <w:br/>
              </w:r>
              <w:r w:rsidRPr="00710E6D">
                <w:rPr>
                  <w:color w:val="auto"/>
                </w:rPr>
                <w:t>(Page no. or section)</w:t>
              </w:r>
            </w:ins>
          </w:p>
        </w:tc>
      </w:tr>
      <w:tr w:rsidR="00604988" w:rsidRPr="00710E6D" w14:paraId="35127930" w14:textId="77777777" w:rsidTr="00627421">
        <w:trPr>
          <w:ins w:id="208" w:author="Ting Li" w:date="2022-05-26T14:22:00Z"/>
        </w:trPr>
        <w:tc>
          <w:tcPr>
            <w:tcW w:w="6912" w:type="dxa"/>
          </w:tcPr>
          <w:p w14:paraId="034E200B" w14:textId="77777777" w:rsidR="00604988" w:rsidRPr="00710E6D" w:rsidRDefault="00604988" w:rsidP="00627421">
            <w:pPr>
              <w:pStyle w:val="Bluetext"/>
              <w:rPr>
                <w:ins w:id="209" w:author="Ting Li" w:date="2022-05-26T14:22:00Z"/>
                <w:color w:val="auto"/>
              </w:rPr>
            </w:pPr>
            <w:ins w:id="210" w:author="Ting Li" w:date="2022-05-26T14:22:00Z">
              <w:r w:rsidRPr="00710E6D">
                <w:rPr>
                  <w:color w:val="auto"/>
                </w:rPr>
                <w:t>[####]</w:t>
              </w:r>
            </w:ins>
          </w:p>
        </w:tc>
        <w:tc>
          <w:tcPr>
            <w:tcW w:w="2331" w:type="dxa"/>
          </w:tcPr>
          <w:p w14:paraId="672FEFE1" w14:textId="77777777" w:rsidR="00604988" w:rsidRPr="00710E6D" w:rsidRDefault="00604988" w:rsidP="00627421">
            <w:pPr>
              <w:pStyle w:val="Bluetext"/>
              <w:jc w:val="center"/>
              <w:rPr>
                <w:ins w:id="211" w:author="Ting Li" w:date="2022-05-26T14:22:00Z"/>
                <w:color w:val="8064A2"/>
              </w:rPr>
            </w:pPr>
            <w:ins w:id="212" w:author="Ting Li" w:date="2022-05-26T14:22:00Z">
              <w:r w:rsidRPr="00710E6D">
                <w:rPr>
                  <w:color w:val="8064A2"/>
                </w:rPr>
                <w:t>[####]</w:t>
              </w:r>
            </w:ins>
          </w:p>
        </w:tc>
      </w:tr>
      <w:tr w:rsidR="00604988" w:rsidRPr="00710E6D" w14:paraId="5D83F6AF" w14:textId="77777777" w:rsidTr="00627421">
        <w:trPr>
          <w:ins w:id="213" w:author="Ting Li" w:date="2022-05-26T14:22:00Z"/>
        </w:trPr>
        <w:tc>
          <w:tcPr>
            <w:tcW w:w="6912" w:type="dxa"/>
          </w:tcPr>
          <w:p w14:paraId="20BFE6E1" w14:textId="77777777" w:rsidR="00604988" w:rsidRPr="00710E6D" w:rsidRDefault="00604988" w:rsidP="00627421">
            <w:pPr>
              <w:pStyle w:val="Bluetext"/>
              <w:rPr>
                <w:ins w:id="214" w:author="Ting Li" w:date="2022-05-26T14:22:00Z"/>
                <w:color w:val="auto"/>
              </w:rPr>
            </w:pPr>
            <w:ins w:id="215" w:author="Ting Li" w:date="2022-05-26T14:22:00Z">
              <w:r w:rsidRPr="00710E6D">
                <w:rPr>
                  <w:color w:val="auto"/>
                </w:rPr>
                <w:t>[####]</w:t>
              </w:r>
            </w:ins>
          </w:p>
        </w:tc>
        <w:tc>
          <w:tcPr>
            <w:tcW w:w="2331" w:type="dxa"/>
          </w:tcPr>
          <w:p w14:paraId="7D09014E" w14:textId="77777777" w:rsidR="00604988" w:rsidRPr="00710E6D" w:rsidRDefault="00604988" w:rsidP="00627421">
            <w:pPr>
              <w:pStyle w:val="Bluetext"/>
              <w:jc w:val="center"/>
              <w:rPr>
                <w:ins w:id="216" w:author="Ting Li" w:date="2022-05-26T14:22:00Z"/>
                <w:color w:val="auto"/>
              </w:rPr>
            </w:pPr>
            <w:ins w:id="217" w:author="Ting Li" w:date="2022-05-26T14:22:00Z">
              <w:r w:rsidRPr="00710E6D">
                <w:rPr>
                  <w:color w:val="8064A2"/>
                </w:rPr>
                <w:t>[####]</w:t>
              </w:r>
            </w:ins>
          </w:p>
        </w:tc>
      </w:tr>
    </w:tbl>
    <w:p w14:paraId="29ACA9A0" w14:textId="77777777" w:rsidR="00707BDF" w:rsidRDefault="00707BDF" w:rsidP="007F23EC">
      <w:pPr>
        <w:pStyle w:val="Heading3"/>
        <w:rPr>
          <w:ins w:id="218" w:author="Ting Li" w:date="2022-05-26T14:26:00Z"/>
          <w:highlight w:val="yellow"/>
        </w:rPr>
      </w:pPr>
    </w:p>
    <w:p w14:paraId="35FDCCDF" w14:textId="77777777" w:rsidR="00E40A85" w:rsidRDefault="00AA1EBD" w:rsidP="00E40A85">
      <w:pPr>
        <w:rPr>
          <w:ins w:id="219" w:author="Ting Li" w:date="2022-06-07T13:43:00Z"/>
        </w:rPr>
      </w:pPr>
      <w:ins w:id="220" w:author="Ting Li" w:date="2022-05-26T14:26:00Z">
        <w:r w:rsidRPr="006F2990">
          <w:rPr>
            <w:rPrChange w:id="221" w:author="Ting Li" w:date="2022-05-26T14:26:00Z">
              <w:rPr>
                <w:rFonts w:eastAsia="Times New Roman"/>
                <w:noProof/>
                <w:color w:val="365F91" w:themeColor="accent1" w:themeShade="BF"/>
                <w:sz w:val="36"/>
                <w:szCs w:val="36"/>
                <w:highlight w:val="yellow"/>
              </w:rPr>
            </w:rPrChange>
          </w:rPr>
          <w:t xml:space="preserve">Please </w:t>
        </w:r>
      </w:ins>
      <w:ins w:id="222" w:author="Ting Li" w:date="2022-05-26T14:43:00Z">
        <w:r w:rsidR="00CC716E">
          <w:t>complete section</w:t>
        </w:r>
      </w:ins>
      <w:ins w:id="223" w:author="Ting Li" w:date="2022-05-26T14:44:00Z">
        <w:r w:rsidR="00915D92">
          <w:t>s</w:t>
        </w:r>
      </w:ins>
      <w:ins w:id="224" w:author="Ting Li" w:date="2022-05-26T14:43:00Z">
        <w:r w:rsidR="00CC716E">
          <w:t xml:space="preserve"> </w:t>
        </w:r>
      </w:ins>
      <w:ins w:id="225" w:author="Ting Li" w:date="2022-05-30T16:21:00Z">
        <w:r w:rsidR="006A2AEF">
          <w:rPr>
            <w:rFonts w:ascii="Microsoft YaHei" w:eastAsia="Microsoft YaHei" w:hAnsi="Microsoft YaHei" w:cs="Microsoft YaHei" w:hint="eastAsia"/>
            <w:lang w:eastAsia="zh-CN"/>
          </w:rPr>
          <w:t>t</w:t>
        </w:r>
        <w:r w:rsidR="006A2AEF">
          <w:rPr>
            <w:rFonts w:ascii="Microsoft YaHei" w:eastAsia="Microsoft YaHei" w:hAnsi="Microsoft YaHei" w:cs="Microsoft YaHei"/>
            <w:lang w:eastAsia="zh-CN"/>
          </w:rPr>
          <w:t xml:space="preserve">hat follow </w:t>
        </w:r>
      </w:ins>
      <w:ins w:id="226" w:author="Ting Li" w:date="2022-05-26T14:44:00Z">
        <w:r w:rsidR="00915D92">
          <w:t xml:space="preserve">from </w:t>
        </w:r>
      </w:ins>
      <w:ins w:id="227" w:author="Ting Li" w:date="2022-05-26T14:43:00Z">
        <w:r w:rsidR="00CC716E">
          <w:t>15.2</w:t>
        </w:r>
      </w:ins>
      <w:ins w:id="228" w:author="Ting Li" w:date="2022-05-26T14:44:00Z">
        <w:r w:rsidR="00CC716E">
          <w:t>.1</w:t>
        </w:r>
        <w:r w:rsidR="00915D92">
          <w:t xml:space="preserve"> to 15.2.13</w:t>
        </w:r>
      </w:ins>
      <w:ins w:id="229" w:author="Ting Li" w:date="2022-05-26T14:26:00Z">
        <w:r w:rsidRPr="006F2990">
          <w:rPr>
            <w:rPrChange w:id="230" w:author="Ting Li" w:date="2022-05-26T14:26:00Z">
              <w:rPr>
                <w:rFonts w:eastAsia="Times New Roman"/>
                <w:noProof/>
                <w:color w:val="365F91" w:themeColor="accent1" w:themeShade="BF"/>
                <w:sz w:val="36"/>
                <w:szCs w:val="36"/>
                <w:highlight w:val="yellow"/>
              </w:rPr>
            </w:rPrChange>
          </w:rPr>
          <w:t xml:space="preserve"> when </w:t>
        </w:r>
        <w:r w:rsidR="006F2990" w:rsidRPr="006F2990">
          <w:rPr>
            <w:rPrChange w:id="231" w:author="Ting Li" w:date="2022-05-26T14:26:00Z">
              <w:rPr>
                <w:rFonts w:eastAsia="Times New Roman"/>
                <w:noProof/>
                <w:color w:val="365F91" w:themeColor="accent1" w:themeShade="BF"/>
                <w:sz w:val="36"/>
                <w:szCs w:val="36"/>
                <w:highlight w:val="yellow"/>
              </w:rPr>
            </w:rPrChange>
          </w:rPr>
          <w:t xml:space="preserve">a modelling report is provided as evidence. </w:t>
        </w:r>
      </w:ins>
      <w:ins w:id="232" w:author="Ting Li" w:date="2022-06-07T13:43:00Z">
        <w:r w:rsidR="00E40A85" w:rsidRPr="00E40A85">
          <w:t>Please skip these sections when a producer statement is provided or where the information is included within the modelling report</w:t>
        </w:r>
      </w:ins>
    </w:p>
    <w:p w14:paraId="5988F3DB" w14:textId="77777777" w:rsidR="00E40A85" w:rsidRDefault="00E40A85" w:rsidP="00E40A85">
      <w:pPr>
        <w:rPr>
          <w:ins w:id="233" w:author="Ting Li" w:date="2022-06-07T13:43:00Z"/>
        </w:rPr>
      </w:pPr>
    </w:p>
    <w:p w14:paraId="3ABA29EB" w14:textId="0A758556" w:rsidR="008328A8" w:rsidRPr="00D956E2" w:rsidRDefault="00BF69E3" w:rsidP="00E40A85">
      <w:ins w:id="234" w:author="Ting Li" w:date="2022-05-26T14:41:00Z">
        <w:r>
          <w:t xml:space="preserve">15.2.1 </w:t>
        </w:r>
      </w:ins>
      <w:r w:rsidR="005951EE" w:rsidRPr="007F23EC">
        <w:t>Analysis Software</w:t>
      </w:r>
      <w:r w:rsidR="005951EE" w:rsidRPr="00D956E2">
        <w:t xml:space="preserve"> </w:t>
      </w:r>
      <w:bookmarkEnd w:id="166"/>
    </w:p>
    <w:tbl>
      <w:tblPr>
        <w:tblStyle w:val="Style1"/>
        <w:tblW w:w="0" w:type="auto"/>
        <w:tblLook w:val="04A0" w:firstRow="1" w:lastRow="0" w:firstColumn="1" w:lastColumn="0" w:noHBand="0" w:noVBand="1"/>
      </w:tblPr>
      <w:tblGrid>
        <w:gridCol w:w="4570"/>
        <w:gridCol w:w="4457"/>
      </w:tblGrid>
      <w:tr w:rsidR="00BD64CE" w:rsidRPr="00BD64CE" w14:paraId="4177A7AD" w14:textId="77777777" w:rsidTr="00BD64CE">
        <w:tc>
          <w:tcPr>
            <w:tcW w:w="9243" w:type="dxa"/>
            <w:gridSpan w:val="2"/>
          </w:tcPr>
          <w:p w14:paraId="12E6F5FD" w14:textId="77777777" w:rsidR="00BD64CE" w:rsidRPr="00BD64CE" w:rsidRDefault="00BD64CE" w:rsidP="00BD64CE">
            <w:pPr>
              <w:rPr>
                <w:b/>
                <w:szCs w:val="20"/>
              </w:rPr>
            </w:pPr>
            <w:r w:rsidRPr="00BD64CE">
              <w:rPr>
                <w:b/>
              </w:rPr>
              <w:t>Building energy simulation analysis software summary</w:t>
            </w:r>
          </w:p>
        </w:tc>
      </w:tr>
      <w:tr w:rsidR="005951EE" w:rsidRPr="00BD64CE" w14:paraId="59D084AD" w14:textId="77777777" w:rsidTr="00BD64CE">
        <w:tc>
          <w:tcPr>
            <w:tcW w:w="4665" w:type="dxa"/>
          </w:tcPr>
          <w:p w14:paraId="26687D9A" w14:textId="77777777" w:rsidR="005951EE" w:rsidRPr="00BD64CE" w:rsidRDefault="00957CAB" w:rsidP="00BD64CE">
            <w:pPr>
              <w:rPr>
                <w:szCs w:val="20"/>
              </w:rPr>
            </w:pPr>
            <w:r w:rsidRPr="00BD64CE">
              <w:rPr>
                <w:szCs w:val="20"/>
              </w:rPr>
              <w:t>Software name and version</w:t>
            </w:r>
          </w:p>
        </w:tc>
        <w:tc>
          <w:tcPr>
            <w:tcW w:w="4578" w:type="dxa"/>
          </w:tcPr>
          <w:p w14:paraId="11A74A0D" w14:textId="77777777" w:rsidR="005951EE" w:rsidRPr="00BD64CE" w:rsidRDefault="005951EE" w:rsidP="00BD64CE">
            <w:pPr>
              <w:rPr>
                <w:szCs w:val="20"/>
              </w:rPr>
            </w:pPr>
          </w:p>
        </w:tc>
      </w:tr>
      <w:tr w:rsidR="005951EE" w:rsidRPr="00BD64CE" w14:paraId="0CAE0312" w14:textId="77777777" w:rsidTr="00BD64CE">
        <w:tc>
          <w:tcPr>
            <w:tcW w:w="4665" w:type="dxa"/>
          </w:tcPr>
          <w:p w14:paraId="2F7EC447" w14:textId="77777777" w:rsidR="005951EE" w:rsidRPr="00BD64CE" w:rsidRDefault="00957CAB" w:rsidP="00BD64CE">
            <w:pPr>
              <w:rPr>
                <w:szCs w:val="20"/>
              </w:rPr>
            </w:pPr>
            <w:r w:rsidRPr="00BD64CE">
              <w:rPr>
                <w:szCs w:val="20"/>
              </w:rPr>
              <w:t>Software developer</w:t>
            </w:r>
          </w:p>
        </w:tc>
        <w:tc>
          <w:tcPr>
            <w:tcW w:w="4578" w:type="dxa"/>
          </w:tcPr>
          <w:p w14:paraId="2D3CB30F" w14:textId="77777777" w:rsidR="005951EE" w:rsidRPr="00BD64CE" w:rsidRDefault="005951EE" w:rsidP="00BD64CE">
            <w:pPr>
              <w:rPr>
                <w:szCs w:val="20"/>
              </w:rPr>
            </w:pPr>
          </w:p>
        </w:tc>
      </w:tr>
      <w:tr w:rsidR="005951EE" w:rsidRPr="00BD64CE" w14:paraId="2D897DF8" w14:textId="77777777" w:rsidTr="00BD64CE">
        <w:tc>
          <w:tcPr>
            <w:tcW w:w="4665" w:type="dxa"/>
          </w:tcPr>
          <w:p w14:paraId="0AB87AFF" w14:textId="77777777" w:rsidR="005951EE" w:rsidRPr="00BD64CE" w:rsidRDefault="00957CAB" w:rsidP="00BD64CE">
            <w:pPr>
              <w:rPr>
                <w:szCs w:val="20"/>
              </w:rPr>
            </w:pPr>
            <w:r w:rsidRPr="00BD64CE">
              <w:rPr>
                <w:szCs w:val="20"/>
              </w:rPr>
              <w:lastRenderedPageBreak/>
              <w:t>Software validation standard (evidence of developer’s compliance to be provided)</w:t>
            </w:r>
          </w:p>
        </w:tc>
        <w:tc>
          <w:tcPr>
            <w:tcW w:w="4578" w:type="dxa"/>
          </w:tcPr>
          <w:p w14:paraId="6253379D" w14:textId="77777777" w:rsidR="005951EE" w:rsidRPr="00BD64CE" w:rsidRDefault="005951EE" w:rsidP="00BD64CE">
            <w:pPr>
              <w:rPr>
                <w:szCs w:val="20"/>
              </w:rPr>
            </w:pPr>
          </w:p>
        </w:tc>
      </w:tr>
      <w:tr w:rsidR="005951EE" w:rsidRPr="00BD64CE" w14:paraId="1FE5933C" w14:textId="77777777" w:rsidTr="00BD64CE">
        <w:tc>
          <w:tcPr>
            <w:tcW w:w="4665" w:type="dxa"/>
          </w:tcPr>
          <w:p w14:paraId="0EB25735" w14:textId="77777777" w:rsidR="008328A8" w:rsidRPr="00BD64CE" w:rsidRDefault="00957CAB" w:rsidP="00BD64CE">
            <w:pPr>
              <w:rPr>
                <w:caps/>
                <w:noProof/>
                <w:szCs w:val="20"/>
              </w:rPr>
            </w:pPr>
            <w:r w:rsidRPr="00BD64CE">
              <w:rPr>
                <w:szCs w:val="20"/>
              </w:rPr>
              <w:t>Simulator’s name (include description of training and experience with software)</w:t>
            </w:r>
          </w:p>
        </w:tc>
        <w:tc>
          <w:tcPr>
            <w:tcW w:w="4578" w:type="dxa"/>
          </w:tcPr>
          <w:p w14:paraId="6AC84400" w14:textId="77777777" w:rsidR="008328A8" w:rsidRPr="00BD64CE" w:rsidRDefault="008328A8" w:rsidP="00BD64CE">
            <w:pPr>
              <w:rPr>
                <w:szCs w:val="20"/>
              </w:rPr>
            </w:pPr>
          </w:p>
        </w:tc>
      </w:tr>
    </w:tbl>
    <w:p w14:paraId="454E398A" w14:textId="77777777" w:rsidR="00BD64CE" w:rsidRDefault="00BD64CE" w:rsidP="00BD64CE">
      <w:pPr>
        <w:rPr>
          <w:color w:val="365F91" w:themeColor="accent1" w:themeShade="BF"/>
          <w:sz w:val="24"/>
          <w:szCs w:val="28"/>
        </w:rPr>
      </w:pPr>
      <w:bookmarkStart w:id="235" w:name="_Toc383618225"/>
    </w:p>
    <w:p w14:paraId="65024DAE" w14:textId="7BFACF91" w:rsidR="00475B89" w:rsidRPr="00BD64CE" w:rsidRDefault="00BF69E3" w:rsidP="007F23EC">
      <w:pPr>
        <w:pStyle w:val="Heading3"/>
        <w:rPr>
          <w:b/>
        </w:rPr>
      </w:pPr>
      <w:ins w:id="236" w:author="Ting Li" w:date="2022-05-26T14:41:00Z">
        <w:r>
          <w:t xml:space="preserve">15.2.2 </w:t>
        </w:r>
      </w:ins>
      <w:r w:rsidR="005951EE" w:rsidRPr="007F23EC">
        <w:t>Building Description</w:t>
      </w:r>
      <w:bookmarkEnd w:id="235"/>
    </w:p>
    <w:tbl>
      <w:tblPr>
        <w:tblStyle w:val="Style1"/>
        <w:tblW w:w="0" w:type="auto"/>
        <w:tblLook w:val="04A0" w:firstRow="1" w:lastRow="0" w:firstColumn="1" w:lastColumn="0" w:noHBand="0" w:noVBand="1"/>
      </w:tblPr>
      <w:tblGrid>
        <w:gridCol w:w="4332"/>
        <w:gridCol w:w="2346"/>
        <w:gridCol w:w="2349"/>
      </w:tblGrid>
      <w:tr w:rsidR="00BD64CE" w:rsidRPr="00BD64CE" w14:paraId="35B77EFF" w14:textId="77777777" w:rsidTr="00BD64CE">
        <w:tc>
          <w:tcPr>
            <w:tcW w:w="9243" w:type="dxa"/>
            <w:gridSpan w:val="3"/>
          </w:tcPr>
          <w:p w14:paraId="246AF14B" w14:textId="77777777" w:rsidR="00BD64CE" w:rsidRPr="00BD64CE" w:rsidRDefault="00BD64CE" w:rsidP="00BD64CE">
            <w:pPr>
              <w:rPr>
                <w:b/>
                <w:szCs w:val="20"/>
              </w:rPr>
            </w:pPr>
            <w:r w:rsidRPr="00BD64CE">
              <w:rPr>
                <w:b/>
              </w:rPr>
              <w:t>Building general parameters</w:t>
            </w:r>
          </w:p>
        </w:tc>
      </w:tr>
      <w:tr w:rsidR="005951EE" w:rsidRPr="00BD64CE" w14:paraId="2B05AF02" w14:textId="77777777" w:rsidTr="004841F0">
        <w:tc>
          <w:tcPr>
            <w:tcW w:w="4450" w:type="dxa"/>
          </w:tcPr>
          <w:p w14:paraId="5B8FD1AE" w14:textId="77777777" w:rsidR="005951EE" w:rsidRPr="00BD64CE" w:rsidRDefault="005951EE" w:rsidP="00BD64CE">
            <w:pPr>
              <w:rPr>
                <w:b/>
                <w:szCs w:val="20"/>
              </w:rPr>
            </w:pPr>
          </w:p>
        </w:tc>
        <w:tc>
          <w:tcPr>
            <w:tcW w:w="2396" w:type="dxa"/>
          </w:tcPr>
          <w:p w14:paraId="376BE045" w14:textId="77777777" w:rsidR="005951EE" w:rsidRPr="00BD64CE" w:rsidRDefault="00957CAB" w:rsidP="00BD64CE">
            <w:pPr>
              <w:rPr>
                <w:b/>
                <w:szCs w:val="20"/>
              </w:rPr>
            </w:pPr>
            <w:r w:rsidRPr="00BD64CE">
              <w:rPr>
                <w:b/>
                <w:szCs w:val="20"/>
              </w:rPr>
              <w:t>Proposed Building</w:t>
            </w:r>
          </w:p>
        </w:tc>
        <w:tc>
          <w:tcPr>
            <w:tcW w:w="2397" w:type="dxa"/>
          </w:tcPr>
          <w:p w14:paraId="40878BA9" w14:textId="77777777" w:rsidR="005951EE" w:rsidRPr="00BD64CE" w:rsidRDefault="00957CAB" w:rsidP="00BD64CE">
            <w:pPr>
              <w:rPr>
                <w:b/>
                <w:szCs w:val="20"/>
              </w:rPr>
            </w:pPr>
            <w:r w:rsidRPr="00BD64CE">
              <w:rPr>
                <w:b/>
                <w:szCs w:val="20"/>
              </w:rPr>
              <w:t>Reference Building</w:t>
            </w:r>
          </w:p>
        </w:tc>
      </w:tr>
      <w:tr w:rsidR="005951EE" w:rsidRPr="00BD64CE" w14:paraId="5B541046" w14:textId="77777777" w:rsidTr="004841F0">
        <w:tc>
          <w:tcPr>
            <w:tcW w:w="4450" w:type="dxa"/>
          </w:tcPr>
          <w:p w14:paraId="1417A6B0" w14:textId="77777777" w:rsidR="005951EE" w:rsidRPr="00BD64CE" w:rsidRDefault="00957CAB" w:rsidP="00BD64CE">
            <w:pPr>
              <w:rPr>
                <w:szCs w:val="20"/>
              </w:rPr>
            </w:pPr>
            <w:r w:rsidRPr="00BD64CE">
              <w:rPr>
                <w:szCs w:val="20"/>
              </w:rPr>
              <w:t>Climate zone</w:t>
            </w:r>
          </w:p>
        </w:tc>
        <w:tc>
          <w:tcPr>
            <w:tcW w:w="4793" w:type="dxa"/>
            <w:gridSpan w:val="2"/>
          </w:tcPr>
          <w:p w14:paraId="6A6261EF" w14:textId="77777777" w:rsidR="005951EE" w:rsidRPr="00BD64CE" w:rsidRDefault="005951EE" w:rsidP="00BD64CE">
            <w:pPr>
              <w:rPr>
                <w:szCs w:val="20"/>
              </w:rPr>
            </w:pPr>
          </w:p>
        </w:tc>
      </w:tr>
      <w:tr w:rsidR="005951EE" w:rsidRPr="00BD64CE" w14:paraId="107D5FD3" w14:textId="77777777" w:rsidTr="004841F0">
        <w:tc>
          <w:tcPr>
            <w:tcW w:w="4450" w:type="dxa"/>
          </w:tcPr>
          <w:p w14:paraId="43013056" w14:textId="77777777" w:rsidR="005951EE" w:rsidRPr="00BD64CE" w:rsidRDefault="00957CAB" w:rsidP="00BD64CE">
            <w:pPr>
              <w:rPr>
                <w:szCs w:val="20"/>
              </w:rPr>
            </w:pPr>
            <w:r w:rsidRPr="00BD64CE">
              <w:rPr>
                <w:szCs w:val="20"/>
              </w:rPr>
              <w:t>Weather data (location and data format)</w:t>
            </w:r>
          </w:p>
        </w:tc>
        <w:tc>
          <w:tcPr>
            <w:tcW w:w="4793" w:type="dxa"/>
            <w:gridSpan w:val="2"/>
          </w:tcPr>
          <w:p w14:paraId="1FA82418" w14:textId="77777777" w:rsidR="005951EE" w:rsidRPr="00BD64CE" w:rsidRDefault="005951EE" w:rsidP="00BD64CE">
            <w:pPr>
              <w:rPr>
                <w:szCs w:val="20"/>
              </w:rPr>
            </w:pPr>
          </w:p>
        </w:tc>
      </w:tr>
      <w:tr w:rsidR="005951EE" w:rsidRPr="00BD64CE" w14:paraId="2C7F9B90" w14:textId="77777777" w:rsidTr="004841F0">
        <w:tc>
          <w:tcPr>
            <w:tcW w:w="4450" w:type="dxa"/>
          </w:tcPr>
          <w:p w14:paraId="34D1D07C" w14:textId="77777777" w:rsidR="005951EE" w:rsidRPr="00BD64CE" w:rsidRDefault="00957CAB" w:rsidP="00BD64CE">
            <w:pPr>
              <w:rPr>
                <w:szCs w:val="20"/>
              </w:rPr>
            </w:pPr>
            <w:r w:rsidRPr="00BD64CE">
              <w:rPr>
                <w:szCs w:val="20"/>
              </w:rPr>
              <w:t>Number of building storeys (below ground/above ground)</w:t>
            </w:r>
          </w:p>
        </w:tc>
        <w:tc>
          <w:tcPr>
            <w:tcW w:w="4793" w:type="dxa"/>
            <w:gridSpan w:val="2"/>
          </w:tcPr>
          <w:p w14:paraId="7037ECAD" w14:textId="77777777" w:rsidR="005951EE" w:rsidRPr="00BD64CE" w:rsidRDefault="005951EE" w:rsidP="00BD64CE">
            <w:pPr>
              <w:rPr>
                <w:szCs w:val="20"/>
              </w:rPr>
            </w:pPr>
          </w:p>
        </w:tc>
      </w:tr>
      <w:tr w:rsidR="005951EE" w:rsidRPr="00BD64CE" w14:paraId="7F12B63E" w14:textId="77777777" w:rsidTr="004841F0">
        <w:tc>
          <w:tcPr>
            <w:tcW w:w="4450" w:type="dxa"/>
          </w:tcPr>
          <w:p w14:paraId="367FC0C0" w14:textId="77777777" w:rsidR="005951EE" w:rsidRPr="00BD64CE" w:rsidRDefault="00957CAB" w:rsidP="00BD64CE">
            <w:pPr>
              <w:rPr>
                <w:szCs w:val="20"/>
              </w:rPr>
            </w:pPr>
            <w:r w:rsidRPr="00BD64CE">
              <w:rPr>
                <w:szCs w:val="20"/>
              </w:rPr>
              <w:t>Total modelled building gross floor area (GFA) (m²)</w:t>
            </w:r>
          </w:p>
        </w:tc>
        <w:tc>
          <w:tcPr>
            <w:tcW w:w="4793" w:type="dxa"/>
            <w:gridSpan w:val="2"/>
          </w:tcPr>
          <w:p w14:paraId="5E124CA1" w14:textId="77777777" w:rsidR="005951EE" w:rsidRPr="00BD64CE" w:rsidRDefault="005951EE" w:rsidP="00BD64CE">
            <w:pPr>
              <w:rPr>
                <w:szCs w:val="20"/>
              </w:rPr>
            </w:pPr>
          </w:p>
        </w:tc>
      </w:tr>
      <w:tr w:rsidR="005951EE" w:rsidRPr="00BD64CE" w14:paraId="35233878" w14:textId="77777777" w:rsidTr="004841F0">
        <w:tc>
          <w:tcPr>
            <w:tcW w:w="4450" w:type="dxa"/>
          </w:tcPr>
          <w:p w14:paraId="0BE66F19" w14:textId="77777777" w:rsidR="005951EE" w:rsidRPr="00BD64CE" w:rsidRDefault="00957CAB" w:rsidP="00BD64CE">
            <w:pPr>
              <w:rPr>
                <w:szCs w:val="20"/>
              </w:rPr>
            </w:pPr>
            <w:r w:rsidRPr="00BD64CE">
              <w:rPr>
                <w:szCs w:val="20"/>
              </w:rPr>
              <w:t>Heating fuel(s)</w:t>
            </w:r>
          </w:p>
        </w:tc>
        <w:tc>
          <w:tcPr>
            <w:tcW w:w="2396" w:type="dxa"/>
          </w:tcPr>
          <w:p w14:paraId="2240CE40" w14:textId="77777777" w:rsidR="005951EE" w:rsidRPr="00BD64CE" w:rsidRDefault="005951EE" w:rsidP="00BD64CE">
            <w:pPr>
              <w:rPr>
                <w:szCs w:val="20"/>
              </w:rPr>
            </w:pPr>
          </w:p>
        </w:tc>
        <w:tc>
          <w:tcPr>
            <w:tcW w:w="2397" w:type="dxa"/>
          </w:tcPr>
          <w:p w14:paraId="2B35419F" w14:textId="77777777" w:rsidR="005951EE" w:rsidRPr="00BD64CE" w:rsidRDefault="005951EE" w:rsidP="00BD64CE">
            <w:pPr>
              <w:rPr>
                <w:szCs w:val="20"/>
              </w:rPr>
            </w:pPr>
          </w:p>
        </w:tc>
      </w:tr>
      <w:tr w:rsidR="005951EE" w:rsidRPr="00BD64CE" w14:paraId="015C9522" w14:textId="77777777" w:rsidTr="004841F0">
        <w:tc>
          <w:tcPr>
            <w:tcW w:w="4450" w:type="dxa"/>
          </w:tcPr>
          <w:p w14:paraId="233A26EB" w14:textId="77777777" w:rsidR="005951EE" w:rsidRPr="00BD64CE" w:rsidRDefault="00957CAB" w:rsidP="00BD64CE">
            <w:pPr>
              <w:rPr>
                <w:szCs w:val="20"/>
              </w:rPr>
            </w:pPr>
            <w:r w:rsidRPr="00BD64CE">
              <w:rPr>
                <w:szCs w:val="20"/>
              </w:rPr>
              <w:t>Cooling fuel(s)</w:t>
            </w:r>
          </w:p>
        </w:tc>
        <w:tc>
          <w:tcPr>
            <w:tcW w:w="2396" w:type="dxa"/>
          </w:tcPr>
          <w:p w14:paraId="08F3B840" w14:textId="77777777" w:rsidR="005951EE" w:rsidRPr="00BD64CE" w:rsidRDefault="005951EE" w:rsidP="00BD64CE">
            <w:pPr>
              <w:rPr>
                <w:szCs w:val="20"/>
              </w:rPr>
            </w:pPr>
          </w:p>
        </w:tc>
        <w:tc>
          <w:tcPr>
            <w:tcW w:w="2397" w:type="dxa"/>
          </w:tcPr>
          <w:p w14:paraId="08F02F8B" w14:textId="77777777" w:rsidR="005951EE" w:rsidRPr="00BD64CE" w:rsidRDefault="005951EE" w:rsidP="00BD64CE">
            <w:pPr>
              <w:rPr>
                <w:szCs w:val="20"/>
              </w:rPr>
            </w:pPr>
          </w:p>
        </w:tc>
      </w:tr>
    </w:tbl>
    <w:p w14:paraId="57D1DE37" w14:textId="706E49E1" w:rsidR="005F6214" w:rsidDel="00DA2950" w:rsidRDefault="005F6214" w:rsidP="007F23EC">
      <w:pPr>
        <w:pStyle w:val="Heading3"/>
        <w:rPr>
          <w:del w:id="237" w:author="Ting Li" w:date="2022-05-26T14:49:00Z"/>
        </w:rPr>
      </w:pPr>
    </w:p>
    <w:p w14:paraId="2946CBE9" w14:textId="7961A2D2" w:rsidR="005F6214" w:rsidRPr="00710E6D" w:rsidDel="00DA2950" w:rsidRDefault="005F6214" w:rsidP="005F6214">
      <w:pPr>
        <w:pStyle w:val="Bluetext"/>
        <w:spacing w:before="240" w:after="240"/>
        <w:rPr>
          <w:del w:id="238" w:author="Ting Li" w:date="2022-05-26T14:48:00Z"/>
          <w:color w:val="auto"/>
          <w:lang w:val="en-US"/>
        </w:rPr>
      </w:pPr>
      <w:del w:id="239" w:author="Ting Li" w:date="2022-05-26T14:48:00Z">
        <w:r w:rsidRPr="00710E6D" w:rsidDel="00DA2950">
          <w:rPr>
            <w:color w:val="auto"/>
            <w:lang w:val="en-US"/>
          </w:rPr>
          <w:delText>Identify where this information can be found within the supporting documentation provided.</w:delText>
        </w:r>
      </w:del>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rsidDel="00DA2950" w14:paraId="09113019" w14:textId="728CBC8B" w:rsidTr="000B100D">
        <w:trPr>
          <w:del w:id="240" w:author="Ting Li" w:date="2022-05-26T14:48:00Z"/>
        </w:trPr>
        <w:tc>
          <w:tcPr>
            <w:tcW w:w="6912" w:type="dxa"/>
            <w:shd w:val="clear" w:color="auto" w:fill="DBE5F1" w:themeFill="accent1" w:themeFillTint="33"/>
          </w:tcPr>
          <w:p w14:paraId="1C09661D" w14:textId="25B17D7D" w:rsidR="005F6214" w:rsidRPr="00710E6D" w:rsidDel="00DA2950" w:rsidRDefault="005F6214" w:rsidP="000B100D">
            <w:pPr>
              <w:pStyle w:val="Bluetext"/>
              <w:rPr>
                <w:del w:id="241" w:author="Ting Li" w:date="2022-05-26T14:48:00Z"/>
                <w:b/>
                <w:color w:val="auto"/>
              </w:rPr>
            </w:pPr>
            <w:del w:id="242" w:author="Ting Li" w:date="2022-05-26T14:48:00Z">
              <w:r w:rsidRPr="00710E6D" w:rsidDel="00DA2950">
                <w:rPr>
                  <w:b/>
                  <w:color w:val="auto"/>
                </w:rPr>
                <w:delText xml:space="preserve">Supporting Documentation </w:delText>
              </w:r>
              <w:r w:rsidRPr="00710E6D" w:rsidDel="00DA2950">
                <w:rPr>
                  <w:b/>
                  <w:color w:val="auto"/>
                </w:rPr>
                <w:br/>
              </w:r>
              <w:r w:rsidRPr="00710E6D" w:rsidDel="00DA2950">
                <w:rPr>
                  <w:color w:val="auto"/>
                </w:rPr>
                <w:delText>(Name / title / description of document)</w:delText>
              </w:r>
            </w:del>
          </w:p>
        </w:tc>
        <w:tc>
          <w:tcPr>
            <w:tcW w:w="2331" w:type="dxa"/>
            <w:shd w:val="clear" w:color="auto" w:fill="DBE5F1" w:themeFill="accent1" w:themeFillTint="33"/>
          </w:tcPr>
          <w:p w14:paraId="2F9F306A" w14:textId="186EED27" w:rsidR="005F6214" w:rsidRPr="00710E6D" w:rsidDel="00DA2950" w:rsidRDefault="005F6214" w:rsidP="000B100D">
            <w:pPr>
              <w:pStyle w:val="Bluetext"/>
              <w:jc w:val="center"/>
              <w:rPr>
                <w:del w:id="243" w:author="Ting Li" w:date="2022-05-26T14:48:00Z"/>
                <w:b/>
                <w:color w:val="auto"/>
              </w:rPr>
            </w:pPr>
            <w:del w:id="244" w:author="Ting Li" w:date="2022-05-26T14:48:00Z">
              <w:r w:rsidRPr="00710E6D" w:rsidDel="00DA2950">
                <w:rPr>
                  <w:b/>
                  <w:color w:val="auto"/>
                </w:rPr>
                <w:delText>Reference</w:delText>
              </w:r>
              <w:r w:rsidRPr="00710E6D" w:rsidDel="00DA2950">
                <w:rPr>
                  <w:b/>
                  <w:color w:val="auto"/>
                </w:rPr>
                <w:br/>
              </w:r>
              <w:r w:rsidRPr="00710E6D" w:rsidDel="00DA2950">
                <w:rPr>
                  <w:color w:val="auto"/>
                </w:rPr>
                <w:delText>(Page no. or section)</w:delText>
              </w:r>
            </w:del>
          </w:p>
        </w:tc>
      </w:tr>
      <w:tr w:rsidR="005F6214" w:rsidRPr="00710E6D" w:rsidDel="00DA2950" w14:paraId="4C6B4B8D" w14:textId="3A593D31" w:rsidTr="000B100D">
        <w:trPr>
          <w:del w:id="245" w:author="Ting Li" w:date="2022-05-26T14:48:00Z"/>
        </w:trPr>
        <w:tc>
          <w:tcPr>
            <w:tcW w:w="6912" w:type="dxa"/>
          </w:tcPr>
          <w:p w14:paraId="736EDD89" w14:textId="15A896A0" w:rsidR="005F6214" w:rsidRPr="00710E6D" w:rsidDel="00DA2950" w:rsidRDefault="005F6214" w:rsidP="000B100D">
            <w:pPr>
              <w:pStyle w:val="Bluetext"/>
              <w:rPr>
                <w:del w:id="246" w:author="Ting Li" w:date="2022-05-26T14:48:00Z"/>
                <w:color w:val="auto"/>
              </w:rPr>
            </w:pPr>
            <w:del w:id="247" w:author="Ting Li" w:date="2022-05-26T14:48:00Z">
              <w:r w:rsidRPr="00710E6D" w:rsidDel="00DA2950">
                <w:rPr>
                  <w:color w:val="auto"/>
                </w:rPr>
                <w:delText>[####]</w:delText>
              </w:r>
            </w:del>
          </w:p>
        </w:tc>
        <w:tc>
          <w:tcPr>
            <w:tcW w:w="2331" w:type="dxa"/>
          </w:tcPr>
          <w:p w14:paraId="7F35C248" w14:textId="4B37E501" w:rsidR="005F6214" w:rsidRPr="00710E6D" w:rsidDel="00DA2950" w:rsidRDefault="005F6214" w:rsidP="000B100D">
            <w:pPr>
              <w:pStyle w:val="Bluetext"/>
              <w:jc w:val="center"/>
              <w:rPr>
                <w:del w:id="248" w:author="Ting Li" w:date="2022-05-26T14:48:00Z"/>
                <w:color w:val="8064A2"/>
              </w:rPr>
            </w:pPr>
            <w:del w:id="249" w:author="Ting Li" w:date="2022-05-26T14:48:00Z">
              <w:r w:rsidRPr="00710E6D" w:rsidDel="00DA2950">
                <w:rPr>
                  <w:color w:val="8064A2"/>
                </w:rPr>
                <w:delText>[####]</w:delText>
              </w:r>
            </w:del>
          </w:p>
        </w:tc>
      </w:tr>
      <w:tr w:rsidR="005F6214" w:rsidRPr="00710E6D" w:rsidDel="00DA2950" w14:paraId="7465EEC0" w14:textId="4752832D" w:rsidTr="000B100D">
        <w:trPr>
          <w:del w:id="250" w:author="Ting Li" w:date="2022-05-26T14:48:00Z"/>
        </w:trPr>
        <w:tc>
          <w:tcPr>
            <w:tcW w:w="6912" w:type="dxa"/>
          </w:tcPr>
          <w:p w14:paraId="4B3E42C1" w14:textId="24FDC136" w:rsidR="005F6214" w:rsidRPr="00710E6D" w:rsidDel="00DA2950" w:rsidRDefault="005F6214" w:rsidP="000B100D">
            <w:pPr>
              <w:pStyle w:val="Bluetext"/>
              <w:rPr>
                <w:del w:id="251" w:author="Ting Li" w:date="2022-05-26T14:48:00Z"/>
                <w:color w:val="auto"/>
              </w:rPr>
            </w:pPr>
            <w:del w:id="252" w:author="Ting Li" w:date="2022-05-26T14:48:00Z">
              <w:r w:rsidRPr="00710E6D" w:rsidDel="00DA2950">
                <w:rPr>
                  <w:color w:val="auto"/>
                </w:rPr>
                <w:delText>[####]</w:delText>
              </w:r>
            </w:del>
          </w:p>
        </w:tc>
        <w:tc>
          <w:tcPr>
            <w:tcW w:w="2331" w:type="dxa"/>
          </w:tcPr>
          <w:p w14:paraId="2E93BA7C" w14:textId="6AF80130" w:rsidR="005F6214" w:rsidRPr="00710E6D" w:rsidDel="00DA2950" w:rsidRDefault="005F6214" w:rsidP="000B100D">
            <w:pPr>
              <w:pStyle w:val="Bluetext"/>
              <w:jc w:val="center"/>
              <w:rPr>
                <w:del w:id="253" w:author="Ting Li" w:date="2022-05-26T14:48:00Z"/>
                <w:color w:val="auto"/>
              </w:rPr>
            </w:pPr>
            <w:del w:id="254" w:author="Ting Li" w:date="2022-05-26T14:48:00Z">
              <w:r w:rsidRPr="00710E6D" w:rsidDel="00DA2950">
                <w:rPr>
                  <w:color w:val="8064A2"/>
                </w:rPr>
                <w:delText>[####]</w:delText>
              </w:r>
            </w:del>
          </w:p>
        </w:tc>
      </w:tr>
    </w:tbl>
    <w:p w14:paraId="05853570" w14:textId="437F2F30" w:rsidR="005F6214" w:rsidRPr="005F6214" w:rsidDel="00DA2950" w:rsidRDefault="005F6214" w:rsidP="005F6214">
      <w:pPr>
        <w:rPr>
          <w:del w:id="255" w:author="Ting Li" w:date="2022-05-26T14:48:00Z"/>
        </w:rPr>
      </w:pPr>
      <w:bookmarkStart w:id="256" w:name="_Toc383618226"/>
    </w:p>
    <w:p w14:paraId="625FBC90" w14:textId="2916A78A" w:rsidR="00475B89" w:rsidRPr="00BD64CE" w:rsidRDefault="005951EE" w:rsidP="007F23EC">
      <w:pPr>
        <w:pStyle w:val="Heading3"/>
      </w:pPr>
      <w:del w:id="257" w:author="Ting Li" w:date="2022-05-26T14:48:00Z">
        <w:r w:rsidRPr="007F23EC" w:rsidDel="00DA2950">
          <w:delText>Building Space Summary</w:delText>
        </w:r>
      </w:del>
      <w:bookmarkEnd w:id="256"/>
    </w:p>
    <w:tbl>
      <w:tblPr>
        <w:tblStyle w:val="Style1"/>
        <w:tblW w:w="9294" w:type="dxa"/>
        <w:tblLook w:val="04A0" w:firstRow="1" w:lastRow="0" w:firstColumn="1" w:lastColumn="0" w:noHBand="0" w:noVBand="1"/>
      </w:tblPr>
      <w:tblGrid>
        <w:gridCol w:w="2376"/>
        <w:gridCol w:w="1883"/>
        <w:gridCol w:w="1678"/>
        <w:gridCol w:w="1678"/>
        <w:gridCol w:w="1679"/>
      </w:tblGrid>
      <w:tr w:rsidR="00BD64CE" w:rsidRPr="00BD64CE" w14:paraId="43CAC5BA" w14:textId="77777777" w:rsidTr="00BD64CE">
        <w:tc>
          <w:tcPr>
            <w:tcW w:w="9294" w:type="dxa"/>
            <w:gridSpan w:val="5"/>
          </w:tcPr>
          <w:p w14:paraId="0DD1C6F8" w14:textId="77777777" w:rsidR="00BD64CE" w:rsidRPr="00F82786" w:rsidRDefault="00BD64CE" w:rsidP="00F82786">
            <w:pPr>
              <w:rPr>
                <w:b/>
                <w:szCs w:val="20"/>
              </w:rPr>
            </w:pPr>
            <w:r w:rsidRPr="00F82786">
              <w:rPr>
                <w:b/>
              </w:rPr>
              <w:t xml:space="preserve">Building area summary </w:t>
            </w:r>
          </w:p>
        </w:tc>
      </w:tr>
      <w:tr w:rsidR="005951EE" w:rsidRPr="00BD64CE" w14:paraId="770AA042" w14:textId="77777777" w:rsidTr="0064261C">
        <w:tc>
          <w:tcPr>
            <w:tcW w:w="2376" w:type="dxa"/>
            <w:vMerge w:val="restart"/>
          </w:tcPr>
          <w:p w14:paraId="55103BCC" w14:textId="77777777" w:rsidR="005951EE" w:rsidRPr="00BD64CE" w:rsidRDefault="00957CAB" w:rsidP="00F82786">
            <w:pPr>
              <w:rPr>
                <w:szCs w:val="20"/>
              </w:rPr>
            </w:pPr>
            <w:r w:rsidRPr="00BD64CE">
              <w:rPr>
                <w:szCs w:val="20"/>
              </w:rPr>
              <w:t>Space Type</w:t>
            </w:r>
          </w:p>
        </w:tc>
        <w:tc>
          <w:tcPr>
            <w:tcW w:w="1883" w:type="dxa"/>
            <w:vMerge w:val="restart"/>
          </w:tcPr>
          <w:p w14:paraId="6AD2E908" w14:textId="77777777" w:rsidR="005951EE" w:rsidRPr="00BD64CE" w:rsidRDefault="00957CAB" w:rsidP="00F82786">
            <w:pPr>
              <w:rPr>
                <w:szCs w:val="20"/>
              </w:rPr>
            </w:pPr>
            <w:r w:rsidRPr="00BD64CE">
              <w:rPr>
                <w:szCs w:val="20"/>
              </w:rPr>
              <w:t>Building Level</w:t>
            </w:r>
          </w:p>
        </w:tc>
        <w:tc>
          <w:tcPr>
            <w:tcW w:w="5035" w:type="dxa"/>
            <w:gridSpan w:val="3"/>
          </w:tcPr>
          <w:p w14:paraId="3842D5A3" w14:textId="77777777" w:rsidR="005951EE" w:rsidRPr="00BD64CE" w:rsidRDefault="00957CAB" w:rsidP="00F82786">
            <w:pPr>
              <w:rPr>
                <w:szCs w:val="20"/>
              </w:rPr>
            </w:pPr>
            <w:r w:rsidRPr="00BD64CE">
              <w:rPr>
                <w:szCs w:val="20"/>
              </w:rPr>
              <w:t>Gross Floor Area (m²)</w:t>
            </w:r>
          </w:p>
        </w:tc>
      </w:tr>
      <w:tr w:rsidR="005951EE" w:rsidRPr="00BD64CE" w14:paraId="7BCEC07D" w14:textId="77777777" w:rsidTr="0064261C">
        <w:tc>
          <w:tcPr>
            <w:tcW w:w="2376" w:type="dxa"/>
            <w:vMerge/>
          </w:tcPr>
          <w:p w14:paraId="6DB30035" w14:textId="77777777" w:rsidR="005951EE" w:rsidRPr="00BD64CE" w:rsidRDefault="005951EE" w:rsidP="00F82786">
            <w:pPr>
              <w:rPr>
                <w:szCs w:val="20"/>
              </w:rPr>
            </w:pPr>
          </w:p>
        </w:tc>
        <w:tc>
          <w:tcPr>
            <w:tcW w:w="1883" w:type="dxa"/>
            <w:vMerge/>
          </w:tcPr>
          <w:p w14:paraId="071BD164" w14:textId="77777777" w:rsidR="005951EE" w:rsidRPr="00BD64CE" w:rsidRDefault="005951EE" w:rsidP="00F82786">
            <w:pPr>
              <w:rPr>
                <w:szCs w:val="20"/>
              </w:rPr>
            </w:pPr>
          </w:p>
        </w:tc>
        <w:tc>
          <w:tcPr>
            <w:tcW w:w="1678" w:type="dxa"/>
          </w:tcPr>
          <w:p w14:paraId="513C9E9A" w14:textId="77777777" w:rsidR="005951EE" w:rsidRPr="00BD64CE" w:rsidRDefault="00957CAB" w:rsidP="00F82786">
            <w:pPr>
              <w:rPr>
                <w:szCs w:val="20"/>
              </w:rPr>
            </w:pPr>
            <w:r w:rsidRPr="00BD64CE">
              <w:rPr>
                <w:szCs w:val="20"/>
              </w:rPr>
              <w:t>Conditioned</w:t>
            </w:r>
          </w:p>
        </w:tc>
        <w:tc>
          <w:tcPr>
            <w:tcW w:w="1678" w:type="dxa"/>
          </w:tcPr>
          <w:p w14:paraId="1D9D5968" w14:textId="77777777" w:rsidR="005951EE" w:rsidRPr="00BD64CE" w:rsidRDefault="00957CAB" w:rsidP="00F82786">
            <w:pPr>
              <w:rPr>
                <w:szCs w:val="20"/>
              </w:rPr>
            </w:pPr>
            <w:r w:rsidRPr="00BD64CE">
              <w:rPr>
                <w:szCs w:val="20"/>
              </w:rPr>
              <w:t>Unconditioned</w:t>
            </w:r>
          </w:p>
        </w:tc>
        <w:tc>
          <w:tcPr>
            <w:tcW w:w="1679" w:type="dxa"/>
          </w:tcPr>
          <w:p w14:paraId="387BADFE" w14:textId="77777777" w:rsidR="005951EE" w:rsidRPr="00BD64CE" w:rsidRDefault="00957CAB" w:rsidP="00F82786">
            <w:pPr>
              <w:rPr>
                <w:szCs w:val="20"/>
              </w:rPr>
            </w:pPr>
            <w:r w:rsidRPr="00BD64CE">
              <w:rPr>
                <w:szCs w:val="20"/>
              </w:rPr>
              <w:t>Total</w:t>
            </w:r>
          </w:p>
        </w:tc>
      </w:tr>
      <w:tr w:rsidR="005951EE" w:rsidRPr="00BD64CE" w14:paraId="6E674F0B" w14:textId="77777777" w:rsidTr="0064261C">
        <w:tc>
          <w:tcPr>
            <w:tcW w:w="2376" w:type="dxa"/>
          </w:tcPr>
          <w:p w14:paraId="45BB65BC" w14:textId="77777777" w:rsidR="005951EE" w:rsidRPr="00BD64CE" w:rsidRDefault="005951EE" w:rsidP="00F82786">
            <w:pPr>
              <w:rPr>
                <w:szCs w:val="20"/>
              </w:rPr>
            </w:pPr>
          </w:p>
        </w:tc>
        <w:tc>
          <w:tcPr>
            <w:tcW w:w="1883" w:type="dxa"/>
          </w:tcPr>
          <w:p w14:paraId="413AAD8C" w14:textId="77777777" w:rsidR="005951EE" w:rsidRPr="00BD64CE" w:rsidRDefault="005951EE" w:rsidP="00F82786">
            <w:pPr>
              <w:rPr>
                <w:szCs w:val="20"/>
              </w:rPr>
            </w:pPr>
          </w:p>
        </w:tc>
        <w:tc>
          <w:tcPr>
            <w:tcW w:w="1678" w:type="dxa"/>
          </w:tcPr>
          <w:p w14:paraId="03209BF2" w14:textId="77777777" w:rsidR="005951EE" w:rsidRPr="00BD64CE" w:rsidRDefault="005951EE" w:rsidP="00F82786">
            <w:pPr>
              <w:rPr>
                <w:szCs w:val="20"/>
              </w:rPr>
            </w:pPr>
          </w:p>
        </w:tc>
        <w:tc>
          <w:tcPr>
            <w:tcW w:w="1678" w:type="dxa"/>
          </w:tcPr>
          <w:p w14:paraId="150B3C5A" w14:textId="77777777" w:rsidR="005951EE" w:rsidRPr="00BD64CE" w:rsidRDefault="005951EE" w:rsidP="00F82786">
            <w:pPr>
              <w:rPr>
                <w:szCs w:val="20"/>
              </w:rPr>
            </w:pPr>
          </w:p>
        </w:tc>
        <w:tc>
          <w:tcPr>
            <w:tcW w:w="1679" w:type="dxa"/>
          </w:tcPr>
          <w:p w14:paraId="6B170D54" w14:textId="77777777" w:rsidR="005951EE" w:rsidRPr="00BD64CE" w:rsidRDefault="005951EE" w:rsidP="00F82786">
            <w:pPr>
              <w:rPr>
                <w:szCs w:val="20"/>
              </w:rPr>
            </w:pPr>
          </w:p>
        </w:tc>
      </w:tr>
      <w:tr w:rsidR="005951EE" w:rsidRPr="00BD64CE" w14:paraId="0F86C0CA" w14:textId="77777777" w:rsidTr="0064261C">
        <w:tc>
          <w:tcPr>
            <w:tcW w:w="2376" w:type="dxa"/>
          </w:tcPr>
          <w:p w14:paraId="0C5038D5" w14:textId="77777777" w:rsidR="005951EE" w:rsidRPr="00BD64CE" w:rsidRDefault="005951EE" w:rsidP="00F82786">
            <w:pPr>
              <w:rPr>
                <w:szCs w:val="20"/>
              </w:rPr>
            </w:pPr>
          </w:p>
        </w:tc>
        <w:tc>
          <w:tcPr>
            <w:tcW w:w="1883" w:type="dxa"/>
          </w:tcPr>
          <w:p w14:paraId="7CA10324" w14:textId="77777777" w:rsidR="005951EE" w:rsidRPr="00BD64CE" w:rsidRDefault="005951EE" w:rsidP="00F82786">
            <w:pPr>
              <w:rPr>
                <w:szCs w:val="20"/>
              </w:rPr>
            </w:pPr>
          </w:p>
        </w:tc>
        <w:tc>
          <w:tcPr>
            <w:tcW w:w="1678" w:type="dxa"/>
          </w:tcPr>
          <w:p w14:paraId="48026C05" w14:textId="77777777" w:rsidR="005951EE" w:rsidRPr="00BD64CE" w:rsidRDefault="005951EE" w:rsidP="00F82786">
            <w:pPr>
              <w:rPr>
                <w:szCs w:val="20"/>
              </w:rPr>
            </w:pPr>
          </w:p>
        </w:tc>
        <w:tc>
          <w:tcPr>
            <w:tcW w:w="1678" w:type="dxa"/>
          </w:tcPr>
          <w:p w14:paraId="1FF6E40B" w14:textId="77777777" w:rsidR="005951EE" w:rsidRPr="00BD64CE" w:rsidRDefault="005951EE" w:rsidP="00F82786">
            <w:pPr>
              <w:rPr>
                <w:szCs w:val="20"/>
              </w:rPr>
            </w:pPr>
          </w:p>
        </w:tc>
        <w:tc>
          <w:tcPr>
            <w:tcW w:w="1679" w:type="dxa"/>
          </w:tcPr>
          <w:p w14:paraId="5D9746DF" w14:textId="77777777" w:rsidR="005951EE" w:rsidRPr="00BD64CE" w:rsidRDefault="005951EE" w:rsidP="00F82786">
            <w:pPr>
              <w:rPr>
                <w:szCs w:val="20"/>
              </w:rPr>
            </w:pPr>
          </w:p>
        </w:tc>
      </w:tr>
      <w:tr w:rsidR="005951EE" w:rsidRPr="00BD64CE" w14:paraId="31A13C44" w14:textId="77777777" w:rsidTr="0064261C">
        <w:tc>
          <w:tcPr>
            <w:tcW w:w="2376" w:type="dxa"/>
          </w:tcPr>
          <w:p w14:paraId="3F9ECED0" w14:textId="77777777" w:rsidR="005951EE" w:rsidRPr="00BD64CE" w:rsidRDefault="005951EE" w:rsidP="00F82786">
            <w:pPr>
              <w:rPr>
                <w:szCs w:val="20"/>
              </w:rPr>
            </w:pPr>
          </w:p>
        </w:tc>
        <w:tc>
          <w:tcPr>
            <w:tcW w:w="1883" w:type="dxa"/>
          </w:tcPr>
          <w:p w14:paraId="4A70DBB3" w14:textId="77777777" w:rsidR="005951EE" w:rsidRPr="00BD64CE" w:rsidRDefault="005951EE" w:rsidP="00F82786">
            <w:pPr>
              <w:rPr>
                <w:szCs w:val="20"/>
              </w:rPr>
            </w:pPr>
          </w:p>
        </w:tc>
        <w:tc>
          <w:tcPr>
            <w:tcW w:w="1678" w:type="dxa"/>
          </w:tcPr>
          <w:p w14:paraId="66A94F92" w14:textId="77777777" w:rsidR="005951EE" w:rsidRPr="00BD64CE" w:rsidRDefault="005951EE" w:rsidP="00F82786">
            <w:pPr>
              <w:rPr>
                <w:szCs w:val="20"/>
              </w:rPr>
            </w:pPr>
          </w:p>
        </w:tc>
        <w:tc>
          <w:tcPr>
            <w:tcW w:w="1678" w:type="dxa"/>
          </w:tcPr>
          <w:p w14:paraId="085E8350" w14:textId="77777777" w:rsidR="005951EE" w:rsidRPr="00BD64CE" w:rsidRDefault="005951EE" w:rsidP="00F82786">
            <w:pPr>
              <w:rPr>
                <w:szCs w:val="20"/>
              </w:rPr>
            </w:pPr>
          </w:p>
        </w:tc>
        <w:tc>
          <w:tcPr>
            <w:tcW w:w="1679" w:type="dxa"/>
          </w:tcPr>
          <w:p w14:paraId="2CE03D6D" w14:textId="77777777" w:rsidR="005951EE" w:rsidRPr="00BD64CE" w:rsidRDefault="005951EE" w:rsidP="00F82786">
            <w:pPr>
              <w:rPr>
                <w:szCs w:val="20"/>
              </w:rPr>
            </w:pPr>
          </w:p>
        </w:tc>
      </w:tr>
    </w:tbl>
    <w:p w14:paraId="1191C2FD" w14:textId="77777777" w:rsidR="00BD64CE" w:rsidRDefault="008328A8" w:rsidP="00BD64CE">
      <w:r w:rsidRPr="00BD64CE">
        <w:t>Project teams may provide a set of drawing mark ups rather than a Table summary if this is more convenient</w:t>
      </w:r>
      <w:r w:rsidR="00A26C83" w:rsidRPr="00BD64CE">
        <w:t>.</w:t>
      </w:r>
    </w:p>
    <w:p w14:paraId="1FF225ED" w14:textId="77777777" w:rsidR="005F6214" w:rsidRDefault="005F6214">
      <w:pPr>
        <w:spacing w:before="0" w:after="0" w:line="240" w:lineRule="auto"/>
      </w:pPr>
    </w:p>
    <w:p w14:paraId="27A5A98D"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0825711C" w14:textId="77777777" w:rsidTr="000B100D">
        <w:tc>
          <w:tcPr>
            <w:tcW w:w="6912" w:type="dxa"/>
            <w:shd w:val="clear" w:color="auto" w:fill="DBE5F1" w:themeFill="accent1" w:themeFillTint="33"/>
          </w:tcPr>
          <w:p w14:paraId="19663F65"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029ACFE0"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1FD6CCEF" w14:textId="77777777" w:rsidTr="000B100D">
        <w:tc>
          <w:tcPr>
            <w:tcW w:w="6912" w:type="dxa"/>
          </w:tcPr>
          <w:p w14:paraId="1F710383" w14:textId="77777777" w:rsidR="005F6214" w:rsidRPr="00710E6D" w:rsidRDefault="005F6214" w:rsidP="000B100D">
            <w:pPr>
              <w:pStyle w:val="Bluetext"/>
              <w:rPr>
                <w:color w:val="auto"/>
              </w:rPr>
            </w:pPr>
            <w:r w:rsidRPr="00710E6D">
              <w:rPr>
                <w:color w:val="auto"/>
              </w:rPr>
              <w:lastRenderedPageBreak/>
              <w:t>[####]</w:t>
            </w:r>
          </w:p>
        </w:tc>
        <w:tc>
          <w:tcPr>
            <w:tcW w:w="2331" w:type="dxa"/>
          </w:tcPr>
          <w:p w14:paraId="4DA075DF" w14:textId="77777777" w:rsidR="005F6214" w:rsidRPr="00710E6D" w:rsidRDefault="005F6214" w:rsidP="000B100D">
            <w:pPr>
              <w:pStyle w:val="Bluetext"/>
              <w:jc w:val="center"/>
              <w:rPr>
                <w:color w:val="8064A2"/>
              </w:rPr>
            </w:pPr>
            <w:r w:rsidRPr="00710E6D">
              <w:rPr>
                <w:color w:val="8064A2"/>
              </w:rPr>
              <w:t>[####]</w:t>
            </w:r>
          </w:p>
        </w:tc>
      </w:tr>
      <w:tr w:rsidR="005F6214" w:rsidRPr="00710E6D" w14:paraId="4B27CF13" w14:textId="77777777" w:rsidTr="000B100D">
        <w:tc>
          <w:tcPr>
            <w:tcW w:w="6912" w:type="dxa"/>
          </w:tcPr>
          <w:p w14:paraId="0E80B19D" w14:textId="77777777" w:rsidR="005F6214" w:rsidRPr="00710E6D" w:rsidRDefault="005F6214" w:rsidP="000B100D">
            <w:pPr>
              <w:pStyle w:val="Bluetext"/>
              <w:rPr>
                <w:color w:val="auto"/>
              </w:rPr>
            </w:pPr>
            <w:r w:rsidRPr="00710E6D">
              <w:rPr>
                <w:color w:val="auto"/>
              </w:rPr>
              <w:t>[####]</w:t>
            </w:r>
          </w:p>
        </w:tc>
        <w:tc>
          <w:tcPr>
            <w:tcW w:w="2331" w:type="dxa"/>
          </w:tcPr>
          <w:p w14:paraId="7A2A7DC4" w14:textId="77777777" w:rsidR="005F6214" w:rsidRPr="00710E6D" w:rsidRDefault="005F6214" w:rsidP="000B100D">
            <w:pPr>
              <w:pStyle w:val="Bluetext"/>
              <w:jc w:val="center"/>
              <w:rPr>
                <w:color w:val="auto"/>
              </w:rPr>
            </w:pPr>
            <w:r w:rsidRPr="00710E6D">
              <w:rPr>
                <w:color w:val="8064A2"/>
              </w:rPr>
              <w:t>[####]</w:t>
            </w:r>
          </w:p>
        </w:tc>
      </w:tr>
    </w:tbl>
    <w:p w14:paraId="513FE3F1" w14:textId="77777777" w:rsidR="005F6214" w:rsidRDefault="005F6214">
      <w:pPr>
        <w:spacing w:before="0" w:after="0" w:line="240" w:lineRule="auto"/>
      </w:pPr>
      <w:r w:rsidRPr="00BD64CE" w:rsidDel="005F6214">
        <w:t xml:space="preserve"> </w:t>
      </w:r>
    </w:p>
    <w:p w14:paraId="15C547AE" w14:textId="02E18AD9" w:rsidR="00343EBC" w:rsidRDefault="00BF69E3" w:rsidP="007F23EC">
      <w:pPr>
        <w:pStyle w:val="Heading3"/>
      </w:pPr>
      <w:ins w:id="258" w:author="Ting Li" w:date="2022-05-26T14:42:00Z">
        <w:r>
          <w:t>15.2.</w:t>
        </w:r>
      </w:ins>
      <w:ins w:id="259" w:author="Ting Li" w:date="2022-05-26T14:49:00Z">
        <w:r w:rsidR="002621E4">
          <w:t>3</w:t>
        </w:r>
      </w:ins>
      <w:ins w:id="260" w:author="Ting Li" w:date="2022-05-26T14:42:00Z">
        <w:r>
          <w:t xml:space="preserve"> </w:t>
        </w:r>
      </w:ins>
      <w:r w:rsidR="00343EBC">
        <w:t>Building Simulation Inputs</w:t>
      </w:r>
    </w:p>
    <w:tbl>
      <w:tblPr>
        <w:tblStyle w:val="Style1"/>
        <w:tblW w:w="0" w:type="auto"/>
        <w:tblLook w:val="04A0" w:firstRow="1" w:lastRow="0" w:firstColumn="1" w:lastColumn="0" w:noHBand="0" w:noVBand="1"/>
      </w:tblPr>
      <w:tblGrid>
        <w:gridCol w:w="1690"/>
        <w:gridCol w:w="1868"/>
        <w:gridCol w:w="2011"/>
        <w:gridCol w:w="1932"/>
        <w:gridCol w:w="1526"/>
      </w:tblGrid>
      <w:tr w:rsidR="00F82786" w:rsidRPr="00BD64CE" w14:paraId="729A1FF5" w14:textId="77777777" w:rsidTr="000B100D">
        <w:tc>
          <w:tcPr>
            <w:tcW w:w="9243" w:type="dxa"/>
            <w:gridSpan w:val="5"/>
          </w:tcPr>
          <w:p w14:paraId="4C5BA372" w14:textId="77777777" w:rsidR="00F82786" w:rsidRPr="00BD64CE" w:rsidRDefault="00F82786" w:rsidP="00343EBC">
            <w:r w:rsidRPr="00BD64CE">
              <w:rPr>
                <w:b/>
              </w:rPr>
              <w:t xml:space="preserve">Building simulation input summary </w:t>
            </w:r>
          </w:p>
        </w:tc>
      </w:tr>
      <w:tr w:rsidR="005951EE" w:rsidRPr="00BD64CE" w14:paraId="7230163A" w14:textId="77777777" w:rsidTr="00A26C83">
        <w:tc>
          <w:tcPr>
            <w:tcW w:w="1747" w:type="dxa"/>
          </w:tcPr>
          <w:p w14:paraId="1DC8E827" w14:textId="77777777" w:rsidR="005951EE" w:rsidRPr="00BD64CE" w:rsidRDefault="00957CAB" w:rsidP="00F82786">
            <w:r w:rsidRPr="00BD64CE">
              <w:t>Space Type</w:t>
            </w:r>
          </w:p>
        </w:tc>
        <w:tc>
          <w:tcPr>
            <w:tcW w:w="1918" w:type="dxa"/>
          </w:tcPr>
          <w:p w14:paraId="3F7ED43E" w14:textId="77777777" w:rsidR="005951EE" w:rsidRPr="00BD64CE" w:rsidRDefault="00957CAB" w:rsidP="00F82786">
            <w:r w:rsidRPr="00BD64CE">
              <w:t>Operating Profile(s) Applied</w:t>
            </w:r>
          </w:p>
        </w:tc>
        <w:tc>
          <w:tcPr>
            <w:tcW w:w="2053" w:type="dxa"/>
          </w:tcPr>
          <w:p w14:paraId="7FA13193" w14:textId="77777777" w:rsidR="005951EE" w:rsidRPr="00BD64CE" w:rsidRDefault="00957CAB" w:rsidP="00F82786">
            <w:r w:rsidRPr="00BD64CE">
              <w:t>Temperature Control Range (°C)</w:t>
            </w:r>
          </w:p>
        </w:tc>
        <w:tc>
          <w:tcPr>
            <w:tcW w:w="1976" w:type="dxa"/>
          </w:tcPr>
          <w:p w14:paraId="65F7D98C" w14:textId="77777777" w:rsidR="005951EE" w:rsidRPr="00BD64CE" w:rsidRDefault="00957CAB" w:rsidP="00F82786">
            <w:r w:rsidRPr="00BD64CE">
              <w:t>Occupancy Density (m²/person)</w:t>
            </w:r>
          </w:p>
        </w:tc>
        <w:tc>
          <w:tcPr>
            <w:tcW w:w="1549" w:type="dxa"/>
          </w:tcPr>
          <w:p w14:paraId="7061C784" w14:textId="77777777" w:rsidR="005951EE" w:rsidRPr="00BD64CE" w:rsidRDefault="00957CAB" w:rsidP="00F82786">
            <w:r w:rsidRPr="00BD64CE">
              <w:t>Equipment Load (W/m²)</w:t>
            </w:r>
          </w:p>
        </w:tc>
      </w:tr>
      <w:tr w:rsidR="005951EE" w:rsidRPr="00BD64CE" w14:paraId="72D104DA" w14:textId="77777777" w:rsidTr="00A26C83">
        <w:tc>
          <w:tcPr>
            <w:tcW w:w="1747" w:type="dxa"/>
          </w:tcPr>
          <w:p w14:paraId="39D191E7" w14:textId="77777777" w:rsidR="005951EE" w:rsidRPr="00BD64CE" w:rsidRDefault="005951EE" w:rsidP="005951EE">
            <w:pPr>
              <w:pStyle w:val="CellBody"/>
              <w:rPr>
                <w:rFonts w:ascii="Arial" w:hAnsi="Arial" w:cs="Arial"/>
                <w:sz w:val="20"/>
                <w:szCs w:val="20"/>
              </w:rPr>
            </w:pPr>
          </w:p>
        </w:tc>
        <w:tc>
          <w:tcPr>
            <w:tcW w:w="1918" w:type="dxa"/>
          </w:tcPr>
          <w:p w14:paraId="37D714DF" w14:textId="77777777" w:rsidR="005951EE" w:rsidRPr="00BD64CE" w:rsidRDefault="005951EE" w:rsidP="005951EE">
            <w:pPr>
              <w:pStyle w:val="CellBody"/>
              <w:rPr>
                <w:rFonts w:ascii="Arial" w:hAnsi="Arial" w:cs="Arial"/>
                <w:sz w:val="20"/>
                <w:szCs w:val="20"/>
              </w:rPr>
            </w:pPr>
          </w:p>
        </w:tc>
        <w:tc>
          <w:tcPr>
            <w:tcW w:w="2053" w:type="dxa"/>
          </w:tcPr>
          <w:p w14:paraId="51489391" w14:textId="77777777" w:rsidR="005951EE" w:rsidRPr="00BD64CE" w:rsidRDefault="005951EE" w:rsidP="005951EE">
            <w:pPr>
              <w:pStyle w:val="CellBody"/>
              <w:rPr>
                <w:rFonts w:ascii="Arial" w:hAnsi="Arial" w:cs="Arial"/>
                <w:sz w:val="20"/>
                <w:szCs w:val="20"/>
              </w:rPr>
            </w:pPr>
          </w:p>
        </w:tc>
        <w:tc>
          <w:tcPr>
            <w:tcW w:w="1976" w:type="dxa"/>
          </w:tcPr>
          <w:p w14:paraId="6851F25F" w14:textId="77777777" w:rsidR="005951EE" w:rsidRPr="00BD64CE" w:rsidRDefault="005951EE" w:rsidP="005951EE">
            <w:pPr>
              <w:pStyle w:val="CellBody"/>
              <w:rPr>
                <w:rFonts w:ascii="Arial" w:hAnsi="Arial" w:cs="Arial"/>
                <w:sz w:val="20"/>
                <w:szCs w:val="20"/>
              </w:rPr>
            </w:pPr>
          </w:p>
        </w:tc>
        <w:tc>
          <w:tcPr>
            <w:tcW w:w="1549" w:type="dxa"/>
          </w:tcPr>
          <w:p w14:paraId="2ACC1868" w14:textId="77777777" w:rsidR="005951EE" w:rsidRPr="00BD64CE" w:rsidRDefault="005951EE" w:rsidP="005951EE">
            <w:pPr>
              <w:pStyle w:val="CellBody"/>
              <w:rPr>
                <w:rFonts w:ascii="Arial" w:hAnsi="Arial" w:cs="Arial"/>
                <w:sz w:val="20"/>
                <w:szCs w:val="20"/>
              </w:rPr>
            </w:pPr>
          </w:p>
        </w:tc>
      </w:tr>
      <w:tr w:rsidR="005951EE" w:rsidRPr="00BD64CE" w14:paraId="13B17DD9" w14:textId="77777777" w:rsidTr="00A26C83">
        <w:tc>
          <w:tcPr>
            <w:tcW w:w="1747" w:type="dxa"/>
          </w:tcPr>
          <w:p w14:paraId="57B40C71" w14:textId="77777777" w:rsidR="005951EE" w:rsidRPr="00BD64CE" w:rsidRDefault="005951EE" w:rsidP="005951EE">
            <w:pPr>
              <w:pStyle w:val="CellBody"/>
              <w:rPr>
                <w:rFonts w:ascii="Arial" w:hAnsi="Arial" w:cs="Arial"/>
                <w:sz w:val="20"/>
                <w:szCs w:val="20"/>
              </w:rPr>
            </w:pPr>
          </w:p>
        </w:tc>
        <w:tc>
          <w:tcPr>
            <w:tcW w:w="1918" w:type="dxa"/>
          </w:tcPr>
          <w:p w14:paraId="314E1E99" w14:textId="77777777" w:rsidR="005951EE" w:rsidRPr="00BD64CE" w:rsidRDefault="005951EE" w:rsidP="005951EE">
            <w:pPr>
              <w:pStyle w:val="CellBody"/>
              <w:rPr>
                <w:rFonts w:ascii="Arial" w:hAnsi="Arial" w:cs="Arial"/>
                <w:sz w:val="20"/>
                <w:szCs w:val="20"/>
              </w:rPr>
            </w:pPr>
          </w:p>
        </w:tc>
        <w:tc>
          <w:tcPr>
            <w:tcW w:w="2053" w:type="dxa"/>
          </w:tcPr>
          <w:p w14:paraId="1CF89B5E" w14:textId="77777777" w:rsidR="005951EE" w:rsidRPr="00BD64CE" w:rsidRDefault="005951EE" w:rsidP="005951EE">
            <w:pPr>
              <w:pStyle w:val="CellBody"/>
              <w:rPr>
                <w:rFonts w:ascii="Arial" w:hAnsi="Arial" w:cs="Arial"/>
                <w:sz w:val="20"/>
                <w:szCs w:val="20"/>
              </w:rPr>
            </w:pPr>
          </w:p>
        </w:tc>
        <w:tc>
          <w:tcPr>
            <w:tcW w:w="1976" w:type="dxa"/>
          </w:tcPr>
          <w:p w14:paraId="086D1914" w14:textId="77777777" w:rsidR="005951EE" w:rsidRPr="00BD64CE" w:rsidRDefault="005951EE" w:rsidP="005951EE">
            <w:pPr>
              <w:pStyle w:val="CellBody"/>
              <w:rPr>
                <w:rFonts w:ascii="Arial" w:hAnsi="Arial" w:cs="Arial"/>
                <w:sz w:val="20"/>
                <w:szCs w:val="20"/>
              </w:rPr>
            </w:pPr>
          </w:p>
        </w:tc>
        <w:tc>
          <w:tcPr>
            <w:tcW w:w="1549" w:type="dxa"/>
          </w:tcPr>
          <w:p w14:paraId="5C67C305" w14:textId="77777777" w:rsidR="005951EE" w:rsidRPr="00BD64CE" w:rsidRDefault="005951EE" w:rsidP="005951EE">
            <w:pPr>
              <w:pStyle w:val="CellBody"/>
              <w:rPr>
                <w:rFonts w:ascii="Arial" w:hAnsi="Arial" w:cs="Arial"/>
                <w:sz w:val="20"/>
                <w:szCs w:val="20"/>
              </w:rPr>
            </w:pPr>
          </w:p>
        </w:tc>
      </w:tr>
      <w:tr w:rsidR="00F82786" w:rsidRPr="00BD64CE" w14:paraId="493BA3D6" w14:textId="77777777" w:rsidTr="00A26C83">
        <w:tc>
          <w:tcPr>
            <w:tcW w:w="1747" w:type="dxa"/>
          </w:tcPr>
          <w:p w14:paraId="1B3597F2" w14:textId="77777777" w:rsidR="00F82786" w:rsidRPr="00BD64CE" w:rsidRDefault="00F82786" w:rsidP="005951EE">
            <w:pPr>
              <w:pStyle w:val="CellBody"/>
              <w:rPr>
                <w:rFonts w:ascii="Arial" w:hAnsi="Arial" w:cs="Arial"/>
                <w:sz w:val="20"/>
                <w:szCs w:val="20"/>
              </w:rPr>
            </w:pPr>
          </w:p>
        </w:tc>
        <w:tc>
          <w:tcPr>
            <w:tcW w:w="1918" w:type="dxa"/>
          </w:tcPr>
          <w:p w14:paraId="7212D589" w14:textId="77777777" w:rsidR="00F82786" w:rsidRPr="00BD64CE" w:rsidRDefault="00F82786" w:rsidP="005951EE">
            <w:pPr>
              <w:pStyle w:val="CellBody"/>
              <w:rPr>
                <w:rFonts w:ascii="Arial" w:hAnsi="Arial" w:cs="Arial"/>
                <w:sz w:val="20"/>
                <w:szCs w:val="20"/>
              </w:rPr>
            </w:pPr>
          </w:p>
        </w:tc>
        <w:tc>
          <w:tcPr>
            <w:tcW w:w="2053" w:type="dxa"/>
          </w:tcPr>
          <w:p w14:paraId="5796D291" w14:textId="77777777" w:rsidR="00F82786" w:rsidRPr="00BD64CE" w:rsidRDefault="00F82786" w:rsidP="005951EE">
            <w:pPr>
              <w:pStyle w:val="CellBody"/>
              <w:rPr>
                <w:rFonts w:ascii="Arial" w:hAnsi="Arial" w:cs="Arial"/>
                <w:sz w:val="20"/>
                <w:szCs w:val="20"/>
              </w:rPr>
            </w:pPr>
          </w:p>
        </w:tc>
        <w:tc>
          <w:tcPr>
            <w:tcW w:w="1976" w:type="dxa"/>
          </w:tcPr>
          <w:p w14:paraId="5018F0CC" w14:textId="77777777" w:rsidR="00F82786" w:rsidRPr="00BD64CE" w:rsidRDefault="00F82786" w:rsidP="005951EE">
            <w:pPr>
              <w:pStyle w:val="CellBody"/>
              <w:rPr>
                <w:rFonts w:ascii="Arial" w:hAnsi="Arial" w:cs="Arial"/>
                <w:sz w:val="20"/>
                <w:szCs w:val="20"/>
              </w:rPr>
            </w:pPr>
          </w:p>
        </w:tc>
        <w:tc>
          <w:tcPr>
            <w:tcW w:w="1549" w:type="dxa"/>
          </w:tcPr>
          <w:p w14:paraId="67DAA011" w14:textId="77777777" w:rsidR="00F82786" w:rsidRPr="00BD64CE" w:rsidRDefault="00F82786" w:rsidP="005951EE">
            <w:pPr>
              <w:pStyle w:val="CellBody"/>
              <w:rPr>
                <w:rFonts w:ascii="Arial" w:hAnsi="Arial" w:cs="Arial"/>
                <w:sz w:val="20"/>
                <w:szCs w:val="20"/>
              </w:rPr>
            </w:pPr>
          </w:p>
        </w:tc>
      </w:tr>
      <w:tr w:rsidR="00F82786" w:rsidRPr="00BD64CE" w14:paraId="59DD1C1C" w14:textId="77777777" w:rsidTr="00A26C83">
        <w:tc>
          <w:tcPr>
            <w:tcW w:w="1747" w:type="dxa"/>
          </w:tcPr>
          <w:p w14:paraId="100925A8" w14:textId="77777777" w:rsidR="00F82786" w:rsidRPr="00BD64CE" w:rsidRDefault="00F82786" w:rsidP="005951EE">
            <w:pPr>
              <w:pStyle w:val="CellBody"/>
              <w:rPr>
                <w:rFonts w:ascii="Arial" w:hAnsi="Arial" w:cs="Arial"/>
                <w:sz w:val="20"/>
                <w:szCs w:val="20"/>
              </w:rPr>
            </w:pPr>
          </w:p>
        </w:tc>
        <w:tc>
          <w:tcPr>
            <w:tcW w:w="1918" w:type="dxa"/>
          </w:tcPr>
          <w:p w14:paraId="49F65A80" w14:textId="77777777" w:rsidR="00F82786" w:rsidRPr="00BD64CE" w:rsidRDefault="00F82786" w:rsidP="005951EE">
            <w:pPr>
              <w:pStyle w:val="CellBody"/>
              <w:rPr>
                <w:rFonts w:ascii="Arial" w:hAnsi="Arial" w:cs="Arial"/>
                <w:sz w:val="20"/>
                <w:szCs w:val="20"/>
              </w:rPr>
            </w:pPr>
          </w:p>
        </w:tc>
        <w:tc>
          <w:tcPr>
            <w:tcW w:w="2053" w:type="dxa"/>
          </w:tcPr>
          <w:p w14:paraId="0AFAAA62" w14:textId="77777777" w:rsidR="00F82786" w:rsidRPr="00BD64CE" w:rsidRDefault="00F82786" w:rsidP="005951EE">
            <w:pPr>
              <w:pStyle w:val="CellBody"/>
              <w:rPr>
                <w:rFonts w:ascii="Arial" w:hAnsi="Arial" w:cs="Arial"/>
                <w:sz w:val="20"/>
                <w:szCs w:val="20"/>
              </w:rPr>
            </w:pPr>
          </w:p>
        </w:tc>
        <w:tc>
          <w:tcPr>
            <w:tcW w:w="1976" w:type="dxa"/>
          </w:tcPr>
          <w:p w14:paraId="4D6728D3" w14:textId="77777777" w:rsidR="00F82786" w:rsidRPr="00BD64CE" w:rsidRDefault="00F82786" w:rsidP="005951EE">
            <w:pPr>
              <w:pStyle w:val="CellBody"/>
              <w:rPr>
                <w:rFonts w:ascii="Arial" w:hAnsi="Arial" w:cs="Arial"/>
                <w:sz w:val="20"/>
                <w:szCs w:val="20"/>
              </w:rPr>
            </w:pPr>
          </w:p>
        </w:tc>
        <w:tc>
          <w:tcPr>
            <w:tcW w:w="1549" w:type="dxa"/>
          </w:tcPr>
          <w:p w14:paraId="0995FB7A" w14:textId="77777777" w:rsidR="00F82786" w:rsidRPr="00BD64CE" w:rsidRDefault="00F82786" w:rsidP="005951EE">
            <w:pPr>
              <w:pStyle w:val="CellBody"/>
              <w:rPr>
                <w:rFonts w:ascii="Arial" w:hAnsi="Arial" w:cs="Arial"/>
                <w:sz w:val="20"/>
                <w:szCs w:val="20"/>
              </w:rPr>
            </w:pPr>
          </w:p>
        </w:tc>
      </w:tr>
    </w:tbl>
    <w:p w14:paraId="128C3F22" w14:textId="77777777" w:rsidR="008328A8" w:rsidRPr="00BD64CE" w:rsidRDefault="00A26C83" w:rsidP="008328A8">
      <w:pPr>
        <w:pStyle w:val="ListParagraph"/>
        <w:keepNext w:val="0"/>
      </w:pPr>
      <w:r w:rsidRPr="00BD64CE">
        <w:t>Where operating profiles have been modified from the default values provided in the calculation</w:t>
      </w:r>
      <w:r w:rsidR="00343EBC">
        <w:t xml:space="preserve">, </w:t>
      </w:r>
      <w:r w:rsidRPr="00BD64CE">
        <w:t xml:space="preserve">guidelines this should be </w:t>
      </w:r>
      <w:proofErr w:type="gramStart"/>
      <w:r w:rsidRPr="00BD64CE">
        <w:t>noted</w:t>
      </w:r>
      <w:proofErr w:type="gramEnd"/>
      <w:r w:rsidRPr="00BD64CE">
        <w:t xml:space="preserve"> and justification given in an accompanying document</w:t>
      </w:r>
      <w:r w:rsidR="00FF39D8" w:rsidRPr="00BD64CE">
        <w:t>.</w:t>
      </w:r>
    </w:p>
    <w:p w14:paraId="295EB07A" w14:textId="77777777" w:rsidR="00D956E2" w:rsidRDefault="00D956E2" w:rsidP="005F6214">
      <w:pPr>
        <w:pStyle w:val="Bluetext"/>
        <w:spacing w:before="240" w:after="240"/>
        <w:rPr>
          <w:color w:val="auto"/>
          <w:lang w:val="en-US"/>
        </w:rPr>
      </w:pPr>
    </w:p>
    <w:p w14:paraId="30A509D8"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354AD7E5" w14:textId="77777777" w:rsidTr="000B100D">
        <w:tc>
          <w:tcPr>
            <w:tcW w:w="6912" w:type="dxa"/>
            <w:shd w:val="clear" w:color="auto" w:fill="DBE5F1" w:themeFill="accent1" w:themeFillTint="33"/>
          </w:tcPr>
          <w:p w14:paraId="46776EEC"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6EE72A33"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364736FF" w14:textId="77777777" w:rsidTr="000B100D">
        <w:tc>
          <w:tcPr>
            <w:tcW w:w="6912" w:type="dxa"/>
          </w:tcPr>
          <w:p w14:paraId="13493F4A" w14:textId="77777777" w:rsidR="005F6214" w:rsidRPr="00710E6D" w:rsidRDefault="005F6214" w:rsidP="000B100D">
            <w:pPr>
              <w:pStyle w:val="Bluetext"/>
              <w:rPr>
                <w:color w:val="auto"/>
              </w:rPr>
            </w:pPr>
            <w:r w:rsidRPr="00710E6D">
              <w:rPr>
                <w:color w:val="auto"/>
              </w:rPr>
              <w:t>[####]</w:t>
            </w:r>
          </w:p>
        </w:tc>
        <w:tc>
          <w:tcPr>
            <w:tcW w:w="2331" w:type="dxa"/>
          </w:tcPr>
          <w:p w14:paraId="7C0DBE37" w14:textId="77777777" w:rsidR="005F6214" w:rsidRPr="00710E6D" w:rsidRDefault="005F6214" w:rsidP="000B100D">
            <w:pPr>
              <w:pStyle w:val="Bluetext"/>
              <w:jc w:val="center"/>
              <w:rPr>
                <w:color w:val="8064A2"/>
              </w:rPr>
            </w:pPr>
            <w:r w:rsidRPr="00710E6D">
              <w:rPr>
                <w:color w:val="8064A2"/>
              </w:rPr>
              <w:t>[####]</w:t>
            </w:r>
          </w:p>
        </w:tc>
      </w:tr>
      <w:tr w:rsidR="005F6214" w:rsidRPr="00710E6D" w14:paraId="23628EB9" w14:textId="77777777" w:rsidTr="000B100D">
        <w:tc>
          <w:tcPr>
            <w:tcW w:w="6912" w:type="dxa"/>
          </w:tcPr>
          <w:p w14:paraId="6515A795" w14:textId="77777777" w:rsidR="005F6214" w:rsidRPr="00710E6D" w:rsidRDefault="005F6214" w:rsidP="000B100D">
            <w:pPr>
              <w:pStyle w:val="Bluetext"/>
              <w:rPr>
                <w:color w:val="auto"/>
              </w:rPr>
            </w:pPr>
            <w:r w:rsidRPr="00710E6D">
              <w:rPr>
                <w:color w:val="auto"/>
              </w:rPr>
              <w:t>[####]</w:t>
            </w:r>
          </w:p>
        </w:tc>
        <w:tc>
          <w:tcPr>
            <w:tcW w:w="2331" w:type="dxa"/>
          </w:tcPr>
          <w:p w14:paraId="0ACADBE5" w14:textId="77777777" w:rsidR="005F6214" w:rsidRPr="00710E6D" w:rsidRDefault="005F6214" w:rsidP="000B100D">
            <w:pPr>
              <w:pStyle w:val="Bluetext"/>
              <w:jc w:val="center"/>
              <w:rPr>
                <w:color w:val="auto"/>
              </w:rPr>
            </w:pPr>
            <w:r w:rsidRPr="00710E6D">
              <w:rPr>
                <w:color w:val="8064A2"/>
              </w:rPr>
              <w:t>[####]</w:t>
            </w:r>
          </w:p>
        </w:tc>
      </w:tr>
    </w:tbl>
    <w:p w14:paraId="7AAD7059" w14:textId="4881D1A3" w:rsidR="003D16A2" w:rsidRPr="003D16A2" w:rsidRDefault="005F6214" w:rsidP="006B66E3">
      <w:r w:rsidRPr="00BD64CE" w:rsidDel="005F6214">
        <w:t xml:space="preserve"> </w:t>
      </w:r>
    </w:p>
    <w:p w14:paraId="4AA12419" w14:textId="583A0EF4" w:rsidR="00475B89" w:rsidRPr="00F82786" w:rsidRDefault="00BF69E3" w:rsidP="007F23EC">
      <w:pPr>
        <w:pStyle w:val="Heading3"/>
      </w:pPr>
      <w:bookmarkStart w:id="261" w:name="_Toc383618227"/>
      <w:ins w:id="262" w:author="Ting Li" w:date="2022-05-26T14:42:00Z">
        <w:r>
          <w:t>15.2.</w:t>
        </w:r>
      </w:ins>
      <w:ins w:id="263" w:author="Ting Li" w:date="2022-05-26T14:51:00Z">
        <w:r w:rsidR="00BB19DB">
          <w:t>4</w:t>
        </w:r>
      </w:ins>
      <w:ins w:id="264" w:author="Ting Li" w:date="2022-05-26T14:42:00Z">
        <w:r>
          <w:t xml:space="preserve"> </w:t>
        </w:r>
      </w:ins>
      <w:r w:rsidR="005951EE" w:rsidRPr="00BD64CE">
        <w:t>Building Fabric Description</w:t>
      </w:r>
      <w:bookmarkEnd w:id="261"/>
    </w:p>
    <w:tbl>
      <w:tblPr>
        <w:tblStyle w:val="Style1"/>
        <w:tblW w:w="0" w:type="auto"/>
        <w:tblLook w:val="04A0" w:firstRow="1" w:lastRow="0" w:firstColumn="1" w:lastColumn="0" w:noHBand="0" w:noVBand="1"/>
      </w:tblPr>
      <w:tblGrid>
        <w:gridCol w:w="3049"/>
        <w:gridCol w:w="2984"/>
        <w:gridCol w:w="2994"/>
      </w:tblGrid>
      <w:tr w:rsidR="00F82786" w:rsidRPr="00BD64CE" w14:paraId="5578AD88" w14:textId="77777777" w:rsidTr="00F82786">
        <w:trPr>
          <w:trHeight w:val="499"/>
        </w:trPr>
        <w:tc>
          <w:tcPr>
            <w:tcW w:w="9243" w:type="dxa"/>
            <w:gridSpan w:val="3"/>
          </w:tcPr>
          <w:p w14:paraId="22F2BE3B" w14:textId="77777777" w:rsidR="00F82786" w:rsidRPr="00BD64CE" w:rsidRDefault="00F82786" w:rsidP="00F82786">
            <w:r w:rsidRPr="00BD64CE">
              <w:rPr>
                <w:b/>
              </w:rPr>
              <w:t xml:space="preserve">Building opaque fabric parameters </w:t>
            </w:r>
            <w:r>
              <w:rPr>
                <w:b/>
              </w:rPr>
              <w:t>(Wall and floor)</w:t>
            </w:r>
          </w:p>
        </w:tc>
      </w:tr>
      <w:tr w:rsidR="005951EE" w:rsidRPr="00BD64CE" w14:paraId="37B1BAE1" w14:textId="77777777" w:rsidTr="0064261C">
        <w:trPr>
          <w:trHeight w:val="1157"/>
        </w:trPr>
        <w:tc>
          <w:tcPr>
            <w:tcW w:w="3100" w:type="dxa"/>
          </w:tcPr>
          <w:p w14:paraId="11A61AEB" w14:textId="77777777" w:rsidR="005951EE" w:rsidRPr="00BD64CE" w:rsidRDefault="00957CAB" w:rsidP="00F82786">
            <w:r w:rsidRPr="00BD64CE">
              <w:t>Values must be reported for all wall and roof system types used in the building</w:t>
            </w:r>
            <w:r w:rsidR="004C3DE7" w:rsidRPr="00BD64CE">
              <w:t>/</w:t>
            </w:r>
            <w:r w:rsidRPr="00BD64CE">
              <w:t>Parameter</w:t>
            </w:r>
          </w:p>
        </w:tc>
        <w:tc>
          <w:tcPr>
            <w:tcW w:w="3068" w:type="dxa"/>
          </w:tcPr>
          <w:p w14:paraId="2C635B0D" w14:textId="77777777" w:rsidR="005951EE" w:rsidRPr="00BD64CE" w:rsidRDefault="00957CAB" w:rsidP="00F82786">
            <w:r w:rsidRPr="00BD64CE">
              <w:t>Proposed Building</w:t>
            </w:r>
          </w:p>
        </w:tc>
        <w:tc>
          <w:tcPr>
            <w:tcW w:w="3075" w:type="dxa"/>
          </w:tcPr>
          <w:p w14:paraId="7AA8C59B" w14:textId="77777777" w:rsidR="005951EE" w:rsidRPr="00BD64CE" w:rsidRDefault="00957CAB" w:rsidP="00F82786">
            <w:r w:rsidRPr="00BD64CE">
              <w:t>Reference Building</w:t>
            </w:r>
          </w:p>
        </w:tc>
      </w:tr>
      <w:tr w:rsidR="005951EE" w:rsidRPr="00BD64CE" w14:paraId="5F0EB5EE" w14:textId="77777777" w:rsidTr="005951EE">
        <w:tc>
          <w:tcPr>
            <w:tcW w:w="3100" w:type="dxa"/>
          </w:tcPr>
          <w:p w14:paraId="385B0F0C"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lastRenderedPageBreak/>
              <w:t>External above-grade envelope wall construction and R value</w:t>
            </w:r>
          </w:p>
        </w:tc>
        <w:tc>
          <w:tcPr>
            <w:tcW w:w="3068" w:type="dxa"/>
          </w:tcPr>
          <w:p w14:paraId="185D19E0" w14:textId="77777777" w:rsidR="005951EE" w:rsidRPr="00BD64CE" w:rsidRDefault="005951EE" w:rsidP="005951EE">
            <w:pPr>
              <w:pStyle w:val="CellBody"/>
              <w:rPr>
                <w:rFonts w:ascii="Arial" w:hAnsi="Arial" w:cs="Arial"/>
                <w:sz w:val="20"/>
                <w:szCs w:val="20"/>
              </w:rPr>
            </w:pPr>
          </w:p>
        </w:tc>
        <w:tc>
          <w:tcPr>
            <w:tcW w:w="3075" w:type="dxa"/>
          </w:tcPr>
          <w:p w14:paraId="46B66A09" w14:textId="77777777" w:rsidR="005951EE" w:rsidRPr="00BD64CE" w:rsidRDefault="005951EE" w:rsidP="005951EE">
            <w:pPr>
              <w:pStyle w:val="CellBody"/>
              <w:rPr>
                <w:rFonts w:ascii="Arial" w:hAnsi="Arial" w:cs="Arial"/>
                <w:sz w:val="20"/>
                <w:szCs w:val="20"/>
              </w:rPr>
            </w:pPr>
          </w:p>
        </w:tc>
      </w:tr>
      <w:tr w:rsidR="005951EE" w:rsidRPr="00BD64CE" w14:paraId="409DAF9E" w14:textId="77777777" w:rsidTr="005951EE">
        <w:tc>
          <w:tcPr>
            <w:tcW w:w="3100" w:type="dxa"/>
          </w:tcPr>
          <w:p w14:paraId="5266636C"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External below-grade envelope wall construction and R value</w:t>
            </w:r>
          </w:p>
        </w:tc>
        <w:tc>
          <w:tcPr>
            <w:tcW w:w="3068" w:type="dxa"/>
          </w:tcPr>
          <w:p w14:paraId="3D00F8A8" w14:textId="77777777" w:rsidR="005951EE" w:rsidRPr="00BD64CE" w:rsidRDefault="005951EE" w:rsidP="005951EE">
            <w:pPr>
              <w:pStyle w:val="CellBody"/>
              <w:rPr>
                <w:rFonts w:ascii="Arial" w:hAnsi="Arial" w:cs="Arial"/>
                <w:sz w:val="20"/>
                <w:szCs w:val="20"/>
              </w:rPr>
            </w:pPr>
          </w:p>
        </w:tc>
        <w:tc>
          <w:tcPr>
            <w:tcW w:w="3075" w:type="dxa"/>
          </w:tcPr>
          <w:p w14:paraId="69501760" w14:textId="77777777" w:rsidR="005951EE" w:rsidRPr="00BD64CE" w:rsidRDefault="005951EE" w:rsidP="005951EE">
            <w:pPr>
              <w:pStyle w:val="CellBody"/>
              <w:rPr>
                <w:rFonts w:ascii="Arial" w:hAnsi="Arial" w:cs="Arial"/>
                <w:sz w:val="20"/>
                <w:szCs w:val="20"/>
              </w:rPr>
            </w:pPr>
          </w:p>
        </w:tc>
      </w:tr>
      <w:tr w:rsidR="005951EE" w:rsidRPr="00BD64CE" w14:paraId="05D42AD0" w14:textId="77777777" w:rsidTr="005951EE">
        <w:tc>
          <w:tcPr>
            <w:tcW w:w="3100" w:type="dxa"/>
          </w:tcPr>
          <w:p w14:paraId="7C670FE5"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Internal envelope wall construction and R value</w:t>
            </w:r>
          </w:p>
        </w:tc>
        <w:tc>
          <w:tcPr>
            <w:tcW w:w="3068" w:type="dxa"/>
          </w:tcPr>
          <w:p w14:paraId="18D9B9AF" w14:textId="77777777" w:rsidR="005951EE" w:rsidRPr="00BD64CE" w:rsidRDefault="005951EE" w:rsidP="005951EE">
            <w:pPr>
              <w:pStyle w:val="CellBody"/>
              <w:rPr>
                <w:rFonts w:ascii="Arial" w:hAnsi="Arial" w:cs="Arial"/>
                <w:sz w:val="20"/>
                <w:szCs w:val="20"/>
              </w:rPr>
            </w:pPr>
          </w:p>
        </w:tc>
        <w:tc>
          <w:tcPr>
            <w:tcW w:w="3075" w:type="dxa"/>
          </w:tcPr>
          <w:p w14:paraId="73B51ADB" w14:textId="77777777" w:rsidR="005951EE" w:rsidRPr="00BD64CE" w:rsidRDefault="005951EE" w:rsidP="005951EE">
            <w:pPr>
              <w:pStyle w:val="CellBody"/>
              <w:rPr>
                <w:rFonts w:ascii="Arial" w:hAnsi="Arial" w:cs="Arial"/>
                <w:sz w:val="20"/>
                <w:szCs w:val="20"/>
              </w:rPr>
            </w:pPr>
          </w:p>
        </w:tc>
      </w:tr>
      <w:tr w:rsidR="005951EE" w:rsidRPr="00BD64CE" w14:paraId="5323906D" w14:textId="77777777" w:rsidTr="005951EE">
        <w:tc>
          <w:tcPr>
            <w:tcW w:w="3100" w:type="dxa"/>
          </w:tcPr>
          <w:p w14:paraId="377B2CBA"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Roof construction, solar absorptance and R value</w:t>
            </w:r>
          </w:p>
        </w:tc>
        <w:tc>
          <w:tcPr>
            <w:tcW w:w="3068" w:type="dxa"/>
          </w:tcPr>
          <w:p w14:paraId="0B6FBA22" w14:textId="77777777" w:rsidR="005951EE" w:rsidRPr="00BD64CE" w:rsidRDefault="005951EE" w:rsidP="005951EE">
            <w:pPr>
              <w:pStyle w:val="CellBody"/>
              <w:rPr>
                <w:rFonts w:ascii="Arial" w:hAnsi="Arial" w:cs="Arial"/>
                <w:sz w:val="20"/>
                <w:szCs w:val="20"/>
              </w:rPr>
            </w:pPr>
          </w:p>
        </w:tc>
        <w:tc>
          <w:tcPr>
            <w:tcW w:w="3075" w:type="dxa"/>
          </w:tcPr>
          <w:p w14:paraId="584466AB" w14:textId="77777777" w:rsidR="005951EE" w:rsidRPr="00BD64CE" w:rsidRDefault="005951EE" w:rsidP="005951EE">
            <w:pPr>
              <w:pStyle w:val="CellBody"/>
              <w:rPr>
                <w:rFonts w:ascii="Arial" w:hAnsi="Arial" w:cs="Arial"/>
                <w:sz w:val="20"/>
                <w:szCs w:val="20"/>
              </w:rPr>
            </w:pPr>
          </w:p>
        </w:tc>
      </w:tr>
      <w:tr w:rsidR="005951EE" w:rsidRPr="00BD64CE" w14:paraId="42C9593B" w14:textId="77777777" w:rsidTr="005951EE">
        <w:tc>
          <w:tcPr>
            <w:tcW w:w="3100" w:type="dxa"/>
          </w:tcPr>
          <w:p w14:paraId="16688B6E"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Floor construction and R value</w:t>
            </w:r>
          </w:p>
        </w:tc>
        <w:tc>
          <w:tcPr>
            <w:tcW w:w="3068" w:type="dxa"/>
          </w:tcPr>
          <w:p w14:paraId="43B9A8AB" w14:textId="77777777" w:rsidR="005951EE" w:rsidRPr="00BD64CE" w:rsidRDefault="005951EE" w:rsidP="005951EE">
            <w:pPr>
              <w:pStyle w:val="CellBody"/>
              <w:rPr>
                <w:rFonts w:ascii="Arial" w:hAnsi="Arial" w:cs="Arial"/>
                <w:sz w:val="20"/>
                <w:szCs w:val="20"/>
              </w:rPr>
            </w:pPr>
          </w:p>
        </w:tc>
        <w:tc>
          <w:tcPr>
            <w:tcW w:w="3075" w:type="dxa"/>
          </w:tcPr>
          <w:p w14:paraId="44887A51" w14:textId="77777777" w:rsidR="005951EE" w:rsidRPr="00BD64CE" w:rsidRDefault="005951EE" w:rsidP="005951EE">
            <w:pPr>
              <w:pStyle w:val="CellBody"/>
              <w:rPr>
                <w:rFonts w:ascii="Arial" w:hAnsi="Arial" w:cs="Arial"/>
                <w:sz w:val="20"/>
                <w:szCs w:val="20"/>
              </w:rPr>
            </w:pPr>
          </w:p>
        </w:tc>
      </w:tr>
      <w:tr w:rsidR="005951EE" w:rsidRPr="00BD64CE" w14:paraId="01A2454B" w14:textId="77777777" w:rsidTr="005951EE">
        <w:tc>
          <w:tcPr>
            <w:tcW w:w="3100" w:type="dxa"/>
          </w:tcPr>
          <w:p w14:paraId="4171042D"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 xml:space="preserve">Cool, </w:t>
            </w:r>
            <w:proofErr w:type="gramStart"/>
            <w:r w:rsidRPr="00BD64CE">
              <w:rPr>
                <w:rFonts w:ascii="Arial" w:hAnsi="Arial" w:cs="Arial"/>
                <w:sz w:val="20"/>
                <w:szCs w:val="20"/>
              </w:rPr>
              <w:t>cold</w:t>
            </w:r>
            <w:proofErr w:type="gramEnd"/>
            <w:r w:rsidRPr="00BD64CE">
              <w:rPr>
                <w:rFonts w:ascii="Arial" w:hAnsi="Arial" w:cs="Arial"/>
                <w:sz w:val="20"/>
                <w:szCs w:val="20"/>
              </w:rPr>
              <w:t xml:space="preserve"> or hot room construction and R value</w:t>
            </w:r>
          </w:p>
        </w:tc>
        <w:tc>
          <w:tcPr>
            <w:tcW w:w="3068" w:type="dxa"/>
          </w:tcPr>
          <w:p w14:paraId="27BA00B9" w14:textId="77777777" w:rsidR="005951EE" w:rsidRPr="00BD64CE" w:rsidRDefault="005951EE" w:rsidP="005951EE">
            <w:pPr>
              <w:pStyle w:val="CellBody"/>
              <w:rPr>
                <w:rFonts w:ascii="Arial" w:hAnsi="Arial" w:cs="Arial"/>
                <w:sz w:val="20"/>
                <w:szCs w:val="20"/>
              </w:rPr>
            </w:pPr>
          </w:p>
        </w:tc>
        <w:tc>
          <w:tcPr>
            <w:tcW w:w="3075" w:type="dxa"/>
          </w:tcPr>
          <w:p w14:paraId="25BA92E6" w14:textId="77777777" w:rsidR="005951EE" w:rsidRPr="00BD64CE" w:rsidRDefault="005951EE" w:rsidP="005951EE">
            <w:pPr>
              <w:pStyle w:val="CellBody"/>
              <w:rPr>
                <w:rFonts w:ascii="Arial" w:hAnsi="Arial" w:cs="Arial"/>
                <w:sz w:val="20"/>
                <w:szCs w:val="20"/>
              </w:rPr>
            </w:pPr>
          </w:p>
        </w:tc>
      </w:tr>
    </w:tbl>
    <w:p w14:paraId="49490984" w14:textId="77777777" w:rsidR="005F6214" w:rsidRDefault="005F6214" w:rsidP="00BD64CE">
      <w:pPr>
        <w:pStyle w:val="Bluetext"/>
      </w:pPr>
      <w:bookmarkStart w:id="265" w:name="_Toc383618229"/>
    </w:p>
    <w:p w14:paraId="11FEDA6F"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59ACED74" w14:textId="77777777" w:rsidTr="000B100D">
        <w:tc>
          <w:tcPr>
            <w:tcW w:w="6912" w:type="dxa"/>
            <w:shd w:val="clear" w:color="auto" w:fill="DBE5F1" w:themeFill="accent1" w:themeFillTint="33"/>
          </w:tcPr>
          <w:p w14:paraId="790E8C38"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3E262D84"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28BDF579" w14:textId="77777777" w:rsidTr="000B100D">
        <w:tc>
          <w:tcPr>
            <w:tcW w:w="6912" w:type="dxa"/>
          </w:tcPr>
          <w:p w14:paraId="5A1E6670" w14:textId="77777777" w:rsidR="005F6214" w:rsidRPr="00710E6D" w:rsidRDefault="005F6214" w:rsidP="000B100D">
            <w:pPr>
              <w:pStyle w:val="Bluetext"/>
              <w:rPr>
                <w:color w:val="auto"/>
              </w:rPr>
            </w:pPr>
            <w:r w:rsidRPr="00710E6D">
              <w:rPr>
                <w:color w:val="auto"/>
              </w:rPr>
              <w:t>[####]</w:t>
            </w:r>
          </w:p>
        </w:tc>
        <w:tc>
          <w:tcPr>
            <w:tcW w:w="2331" w:type="dxa"/>
          </w:tcPr>
          <w:p w14:paraId="5B4CB4B9" w14:textId="77777777" w:rsidR="005F6214" w:rsidRPr="00710E6D" w:rsidRDefault="005F6214" w:rsidP="000B100D">
            <w:pPr>
              <w:pStyle w:val="Bluetext"/>
              <w:jc w:val="center"/>
              <w:rPr>
                <w:color w:val="8064A2"/>
              </w:rPr>
            </w:pPr>
            <w:r w:rsidRPr="00710E6D">
              <w:rPr>
                <w:color w:val="8064A2"/>
              </w:rPr>
              <w:t>[####]</w:t>
            </w:r>
          </w:p>
        </w:tc>
      </w:tr>
      <w:tr w:rsidR="005F6214" w:rsidRPr="00710E6D" w14:paraId="7485DA93" w14:textId="77777777" w:rsidTr="000B100D">
        <w:tc>
          <w:tcPr>
            <w:tcW w:w="6912" w:type="dxa"/>
          </w:tcPr>
          <w:p w14:paraId="1A7EFBC0" w14:textId="77777777" w:rsidR="005F6214" w:rsidRPr="00710E6D" w:rsidRDefault="005F6214" w:rsidP="000B100D">
            <w:pPr>
              <w:pStyle w:val="Bluetext"/>
              <w:rPr>
                <w:color w:val="auto"/>
              </w:rPr>
            </w:pPr>
            <w:r w:rsidRPr="00710E6D">
              <w:rPr>
                <w:color w:val="auto"/>
              </w:rPr>
              <w:t>[####]</w:t>
            </w:r>
          </w:p>
        </w:tc>
        <w:tc>
          <w:tcPr>
            <w:tcW w:w="2331" w:type="dxa"/>
          </w:tcPr>
          <w:p w14:paraId="148CB198" w14:textId="77777777" w:rsidR="005F6214" w:rsidRPr="00710E6D" w:rsidRDefault="005F6214" w:rsidP="000B100D">
            <w:pPr>
              <w:pStyle w:val="Bluetext"/>
              <w:jc w:val="center"/>
              <w:rPr>
                <w:color w:val="auto"/>
              </w:rPr>
            </w:pPr>
            <w:r w:rsidRPr="00710E6D">
              <w:rPr>
                <w:color w:val="8064A2"/>
              </w:rPr>
              <w:t>[####]</w:t>
            </w:r>
          </w:p>
        </w:tc>
      </w:tr>
    </w:tbl>
    <w:p w14:paraId="4E1F28BF" w14:textId="77777777" w:rsidR="005F6214" w:rsidRDefault="005F6214" w:rsidP="00BD64CE">
      <w:pPr>
        <w:pStyle w:val="Bluetext"/>
      </w:pPr>
      <w:r w:rsidDel="005F6214">
        <w:t xml:space="preserve"> </w:t>
      </w:r>
    </w:p>
    <w:p w14:paraId="4FA7E4EA" w14:textId="77777777" w:rsidR="008328A8" w:rsidRPr="00F82786" w:rsidRDefault="005951EE" w:rsidP="00F82786">
      <w:pPr>
        <w:rPr>
          <w:b/>
        </w:rPr>
      </w:pPr>
      <w:r w:rsidRPr="00F82786">
        <w:rPr>
          <w:b/>
        </w:rPr>
        <w:t>Transparent Fabric Components</w:t>
      </w:r>
      <w:bookmarkEnd w:id="265"/>
    </w:p>
    <w:p w14:paraId="7705C9C9" w14:textId="3BAFA463" w:rsidR="008328A8" w:rsidRDefault="00F82786" w:rsidP="00F82786">
      <w:pPr>
        <w:pStyle w:val="Bluetext"/>
      </w:pPr>
      <w:r>
        <w:t>[</w:t>
      </w:r>
      <w:r w:rsidR="00382713">
        <w:t>Insert documentation demonstrating that glazing system performance values satisfies the compliance requirements.</w:t>
      </w:r>
      <w:r>
        <w:t>]</w:t>
      </w:r>
    </w:p>
    <w:p w14:paraId="341B09A0" w14:textId="77777777" w:rsidR="00382713" w:rsidRPr="00BD64CE" w:rsidRDefault="00382713" w:rsidP="00F82786">
      <w:pPr>
        <w:pStyle w:val="Bluetext"/>
      </w:pPr>
    </w:p>
    <w:p w14:paraId="0C4CFE4B" w14:textId="77777777" w:rsidR="008328A8" w:rsidRPr="00BD64CE" w:rsidRDefault="008328A8" w:rsidP="008328A8">
      <w:pPr>
        <w:pStyle w:val="TableofFigures"/>
      </w:pPr>
    </w:p>
    <w:p w14:paraId="00C43B72" w14:textId="77777777" w:rsidR="00F82786" w:rsidRDefault="00F82786">
      <w:pPr>
        <w:spacing w:before="0" w:after="0" w:line="240" w:lineRule="auto"/>
        <w:rPr>
          <w:bCs/>
          <w:caps/>
          <w:color w:val="365F91" w:themeColor="accent1" w:themeShade="BF"/>
          <w:sz w:val="24"/>
          <w:szCs w:val="28"/>
        </w:rPr>
      </w:pPr>
      <w:bookmarkStart w:id="266" w:name="_Toc383618230"/>
      <w:r>
        <w:br w:type="page"/>
      </w:r>
    </w:p>
    <w:bookmarkEnd w:id="266"/>
    <w:p w14:paraId="032940BC" w14:textId="1CAA8DC2" w:rsidR="008328A8" w:rsidRPr="00BD64CE" w:rsidRDefault="00BF69E3" w:rsidP="007F23EC">
      <w:pPr>
        <w:pStyle w:val="Heading3"/>
      </w:pPr>
      <w:ins w:id="267" w:author="Ting Li" w:date="2022-05-26T14:42:00Z">
        <w:r>
          <w:lastRenderedPageBreak/>
          <w:t>15.2.</w:t>
        </w:r>
      </w:ins>
      <w:ins w:id="268" w:author="Ting Li" w:date="2022-05-26T14:51:00Z">
        <w:r w:rsidR="00BB19DB">
          <w:t>5</w:t>
        </w:r>
      </w:ins>
      <w:ins w:id="269" w:author="Ting Li" w:date="2022-05-26T14:42:00Z">
        <w:r>
          <w:t xml:space="preserve"> </w:t>
        </w:r>
      </w:ins>
      <w:r w:rsidR="00343EBC">
        <w:t>Heating ventilation and cooling systems</w:t>
      </w:r>
    </w:p>
    <w:tbl>
      <w:tblPr>
        <w:tblStyle w:val="Style1"/>
        <w:tblW w:w="0" w:type="auto"/>
        <w:tblLook w:val="04A0" w:firstRow="1" w:lastRow="0" w:firstColumn="1" w:lastColumn="0" w:noHBand="0" w:noVBand="1"/>
      </w:tblPr>
      <w:tblGrid>
        <w:gridCol w:w="3021"/>
        <w:gridCol w:w="3002"/>
        <w:gridCol w:w="3004"/>
      </w:tblGrid>
      <w:tr w:rsidR="00F82786" w:rsidRPr="00BD64CE" w14:paraId="3B059D7D" w14:textId="77777777" w:rsidTr="000B100D">
        <w:tc>
          <w:tcPr>
            <w:tcW w:w="9243" w:type="dxa"/>
            <w:gridSpan w:val="3"/>
          </w:tcPr>
          <w:p w14:paraId="60A5283D" w14:textId="77777777" w:rsidR="00F82786" w:rsidRPr="00F82786" w:rsidRDefault="00F82786" w:rsidP="00F82786">
            <w:pPr>
              <w:rPr>
                <w:b/>
                <w:szCs w:val="20"/>
              </w:rPr>
            </w:pPr>
            <w:r w:rsidRPr="00F82786">
              <w:rPr>
                <w:b/>
              </w:rPr>
              <w:t xml:space="preserve">Air conditioning system parameters </w:t>
            </w:r>
          </w:p>
        </w:tc>
      </w:tr>
      <w:tr w:rsidR="005951EE" w:rsidRPr="00BD64CE" w14:paraId="33DA6CBB" w14:textId="77777777" w:rsidTr="00F82786">
        <w:tc>
          <w:tcPr>
            <w:tcW w:w="3085" w:type="dxa"/>
          </w:tcPr>
          <w:p w14:paraId="61779029" w14:textId="77777777" w:rsidR="005951EE" w:rsidRPr="00BD64CE" w:rsidRDefault="00957CAB" w:rsidP="00F82786">
            <w:pPr>
              <w:rPr>
                <w:szCs w:val="20"/>
              </w:rPr>
            </w:pPr>
            <w:r w:rsidRPr="00BD64CE">
              <w:rPr>
                <w:szCs w:val="20"/>
              </w:rPr>
              <w:t>Parameter</w:t>
            </w:r>
          </w:p>
        </w:tc>
        <w:tc>
          <w:tcPr>
            <w:tcW w:w="3079" w:type="dxa"/>
          </w:tcPr>
          <w:p w14:paraId="42E2673C" w14:textId="77777777" w:rsidR="005951EE" w:rsidRPr="00BD64CE" w:rsidRDefault="00957CAB" w:rsidP="00F82786">
            <w:pPr>
              <w:rPr>
                <w:szCs w:val="20"/>
              </w:rPr>
            </w:pPr>
            <w:r w:rsidRPr="00BD64CE">
              <w:rPr>
                <w:szCs w:val="20"/>
              </w:rPr>
              <w:t>Proposed Building</w:t>
            </w:r>
          </w:p>
        </w:tc>
        <w:tc>
          <w:tcPr>
            <w:tcW w:w="3079" w:type="dxa"/>
          </w:tcPr>
          <w:p w14:paraId="029F49AF" w14:textId="77777777" w:rsidR="005951EE" w:rsidRPr="00BD64CE" w:rsidRDefault="00957CAB" w:rsidP="00F82786">
            <w:pPr>
              <w:rPr>
                <w:szCs w:val="20"/>
              </w:rPr>
            </w:pPr>
            <w:r w:rsidRPr="00BD64CE">
              <w:rPr>
                <w:szCs w:val="20"/>
              </w:rPr>
              <w:t>Reference Building</w:t>
            </w:r>
          </w:p>
        </w:tc>
      </w:tr>
      <w:tr w:rsidR="005951EE" w:rsidRPr="00BD64CE" w14:paraId="4183E78C" w14:textId="77777777" w:rsidTr="00F82786">
        <w:tc>
          <w:tcPr>
            <w:tcW w:w="3085" w:type="dxa"/>
          </w:tcPr>
          <w:p w14:paraId="5D8A1794" w14:textId="77777777" w:rsidR="005951EE" w:rsidRPr="00BD64CE" w:rsidRDefault="00957CAB" w:rsidP="00F82786">
            <w:pPr>
              <w:rPr>
                <w:szCs w:val="20"/>
              </w:rPr>
            </w:pPr>
            <w:r w:rsidRPr="00BD64CE">
              <w:rPr>
                <w:szCs w:val="20"/>
              </w:rPr>
              <w:t>Primary</w:t>
            </w:r>
            <w:r w:rsidR="00475B89" w:rsidRPr="00BD64CE">
              <w:rPr>
                <w:szCs w:val="20"/>
              </w:rPr>
              <w:t xml:space="preserve">  </w:t>
            </w:r>
            <w:r w:rsidRPr="00BD64CE">
              <w:rPr>
                <w:szCs w:val="20"/>
              </w:rPr>
              <w:t xml:space="preserve"> </w:t>
            </w:r>
            <w:r w:rsidR="00475B89" w:rsidRPr="00BD64CE">
              <w:t>A</w:t>
            </w:r>
            <w:r w:rsidRPr="00BD64CE">
              <w:t>ir conditioning system type</w:t>
            </w:r>
          </w:p>
        </w:tc>
        <w:tc>
          <w:tcPr>
            <w:tcW w:w="3079" w:type="dxa"/>
          </w:tcPr>
          <w:p w14:paraId="15B76ADA" w14:textId="77777777" w:rsidR="005951EE" w:rsidRPr="00BD64CE" w:rsidRDefault="005951EE" w:rsidP="00F82786">
            <w:pPr>
              <w:rPr>
                <w:szCs w:val="20"/>
              </w:rPr>
            </w:pPr>
          </w:p>
        </w:tc>
        <w:tc>
          <w:tcPr>
            <w:tcW w:w="3079" w:type="dxa"/>
          </w:tcPr>
          <w:p w14:paraId="388AD7C1" w14:textId="77777777" w:rsidR="005951EE" w:rsidRPr="00BD64CE" w:rsidRDefault="005951EE" w:rsidP="00F82786">
            <w:pPr>
              <w:rPr>
                <w:szCs w:val="20"/>
              </w:rPr>
            </w:pPr>
          </w:p>
        </w:tc>
      </w:tr>
      <w:tr w:rsidR="005951EE" w:rsidRPr="00BD64CE" w14:paraId="6C4E0A3E" w14:textId="77777777" w:rsidTr="00F82786">
        <w:tc>
          <w:tcPr>
            <w:tcW w:w="3085" w:type="dxa"/>
          </w:tcPr>
          <w:p w14:paraId="7C56B6EE" w14:textId="77777777" w:rsidR="005951EE" w:rsidRPr="00BD64CE" w:rsidRDefault="00957CAB" w:rsidP="00F82786">
            <w:pPr>
              <w:rPr>
                <w:szCs w:val="20"/>
              </w:rPr>
            </w:pPr>
            <w:r w:rsidRPr="00BD64CE">
              <w:rPr>
                <w:szCs w:val="20"/>
              </w:rPr>
              <w:t>Other air conditioning system type(s)</w:t>
            </w:r>
          </w:p>
        </w:tc>
        <w:tc>
          <w:tcPr>
            <w:tcW w:w="3079" w:type="dxa"/>
          </w:tcPr>
          <w:p w14:paraId="25B4B6D5" w14:textId="77777777" w:rsidR="005951EE" w:rsidRPr="00BD64CE" w:rsidRDefault="005951EE" w:rsidP="00F82786">
            <w:pPr>
              <w:rPr>
                <w:szCs w:val="20"/>
              </w:rPr>
            </w:pPr>
          </w:p>
        </w:tc>
        <w:tc>
          <w:tcPr>
            <w:tcW w:w="3079" w:type="dxa"/>
          </w:tcPr>
          <w:p w14:paraId="20D6D249" w14:textId="77777777" w:rsidR="005951EE" w:rsidRPr="00BD64CE" w:rsidRDefault="005951EE" w:rsidP="00F82786">
            <w:pPr>
              <w:rPr>
                <w:szCs w:val="20"/>
              </w:rPr>
            </w:pPr>
          </w:p>
        </w:tc>
      </w:tr>
      <w:tr w:rsidR="005951EE" w:rsidRPr="00BD64CE" w14:paraId="3F38C8E2" w14:textId="77777777" w:rsidTr="00F82786">
        <w:tc>
          <w:tcPr>
            <w:tcW w:w="3085" w:type="dxa"/>
          </w:tcPr>
          <w:p w14:paraId="08EBD08E" w14:textId="77777777" w:rsidR="005951EE" w:rsidRPr="00BD64CE" w:rsidRDefault="00957CAB" w:rsidP="00F82786">
            <w:pPr>
              <w:rPr>
                <w:szCs w:val="20"/>
              </w:rPr>
            </w:pPr>
            <w:r w:rsidRPr="00BD64CE">
              <w:rPr>
                <w:szCs w:val="20"/>
              </w:rPr>
              <w:t>Space served</w:t>
            </w:r>
          </w:p>
        </w:tc>
        <w:tc>
          <w:tcPr>
            <w:tcW w:w="3079" w:type="dxa"/>
          </w:tcPr>
          <w:p w14:paraId="59AC9DF1" w14:textId="77777777" w:rsidR="005951EE" w:rsidRPr="00BD64CE" w:rsidRDefault="005951EE" w:rsidP="00F82786">
            <w:pPr>
              <w:rPr>
                <w:szCs w:val="20"/>
              </w:rPr>
            </w:pPr>
          </w:p>
        </w:tc>
        <w:tc>
          <w:tcPr>
            <w:tcW w:w="3079" w:type="dxa"/>
          </w:tcPr>
          <w:p w14:paraId="4E3415E5" w14:textId="77777777" w:rsidR="005951EE" w:rsidRPr="00BD64CE" w:rsidRDefault="005951EE" w:rsidP="00F82786">
            <w:pPr>
              <w:rPr>
                <w:szCs w:val="20"/>
              </w:rPr>
            </w:pPr>
          </w:p>
        </w:tc>
      </w:tr>
      <w:tr w:rsidR="005951EE" w:rsidRPr="00BD64CE" w14:paraId="4666CF3C" w14:textId="77777777" w:rsidTr="00F82786">
        <w:tc>
          <w:tcPr>
            <w:tcW w:w="3085" w:type="dxa"/>
          </w:tcPr>
          <w:p w14:paraId="007F6604" w14:textId="77777777" w:rsidR="005951EE" w:rsidRPr="00BD64CE" w:rsidRDefault="00957CAB" w:rsidP="00F82786">
            <w:pPr>
              <w:rPr>
                <w:szCs w:val="20"/>
              </w:rPr>
            </w:pPr>
            <w:r w:rsidRPr="00BD64CE">
              <w:rPr>
                <w:szCs w:val="20"/>
              </w:rPr>
              <w:t>Design supply air temperature difference (K)</w:t>
            </w:r>
          </w:p>
        </w:tc>
        <w:tc>
          <w:tcPr>
            <w:tcW w:w="3079" w:type="dxa"/>
          </w:tcPr>
          <w:p w14:paraId="327947C0" w14:textId="77777777" w:rsidR="005951EE" w:rsidRPr="00BD64CE" w:rsidRDefault="005951EE" w:rsidP="00F82786">
            <w:pPr>
              <w:rPr>
                <w:szCs w:val="20"/>
              </w:rPr>
            </w:pPr>
          </w:p>
        </w:tc>
        <w:tc>
          <w:tcPr>
            <w:tcW w:w="3079" w:type="dxa"/>
          </w:tcPr>
          <w:p w14:paraId="71C24F3D" w14:textId="77777777" w:rsidR="005951EE" w:rsidRPr="00BD64CE" w:rsidRDefault="005951EE" w:rsidP="00F82786">
            <w:pPr>
              <w:rPr>
                <w:szCs w:val="20"/>
              </w:rPr>
            </w:pPr>
          </w:p>
        </w:tc>
      </w:tr>
      <w:tr w:rsidR="005951EE" w:rsidRPr="00BD64CE" w14:paraId="42D7BD64" w14:textId="77777777" w:rsidTr="00F82786">
        <w:tc>
          <w:tcPr>
            <w:tcW w:w="3085" w:type="dxa"/>
          </w:tcPr>
          <w:p w14:paraId="7128FA99" w14:textId="77777777" w:rsidR="005951EE" w:rsidRPr="00BD64CE" w:rsidRDefault="00957CAB" w:rsidP="00F82786">
            <w:pPr>
              <w:rPr>
                <w:szCs w:val="20"/>
              </w:rPr>
            </w:pPr>
            <w:r w:rsidRPr="00BD64CE">
              <w:rPr>
                <w:szCs w:val="20"/>
              </w:rPr>
              <w:t>Supply air temperature control</w:t>
            </w:r>
          </w:p>
        </w:tc>
        <w:tc>
          <w:tcPr>
            <w:tcW w:w="3079" w:type="dxa"/>
          </w:tcPr>
          <w:p w14:paraId="4C22BC90" w14:textId="77777777" w:rsidR="005951EE" w:rsidRPr="00BD64CE" w:rsidRDefault="005951EE" w:rsidP="00F82786">
            <w:pPr>
              <w:rPr>
                <w:szCs w:val="20"/>
              </w:rPr>
            </w:pPr>
          </w:p>
        </w:tc>
        <w:tc>
          <w:tcPr>
            <w:tcW w:w="3079" w:type="dxa"/>
          </w:tcPr>
          <w:p w14:paraId="6BA8B940" w14:textId="77777777" w:rsidR="005951EE" w:rsidRPr="00BD64CE" w:rsidRDefault="005951EE" w:rsidP="00F82786">
            <w:pPr>
              <w:rPr>
                <w:szCs w:val="20"/>
              </w:rPr>
            </w:pPr>
          </w:p>
        </w:tc>
      </w:tr>
      <w:tr w:rsidR="005951EE" w:rsidRPr="00BD64CE" w14:paraId="00946CA4" w14:textId="77777777" w:rsidTr="00F82786">
        <w:tc>
          <w:tcPr>
            <w:tcW w:w="3085" w:type="dxa"/>
          </w:tcPr>
          <w:p w14:paraId="698989F4" w14:textId="77777777" w:rsidR="005951EE" w:rsidRPr="00BD64CE" w:rsidRDefault="00957CAB" w:rsidP="00F82786">
            <w:pPr>
              <w:rPr>
                <w:szCs w:val="20"/>
              </w:rPr>
            </w:pPr>
            <w:r w:rsidRPr="00BD64CE">
              <w:rPr>
                <w:szCs w:val="20"/>
              </w:rPr>
              <w:t>Outside air design volume flow rate (L/s)</w:t>
            </w:r>
          </w:p>
        </w:tc>
        <w:tc>
          <w:tcPr>
            <w:tcW w:w="3079" w:type="dxa"/>
          </w:tcPr>
          <w:p w14:paraId="5C7E53AB" w14:textId="77777777" w:rsidR="005951EE" w:rsidRPr="00BD64CE" w:rsidRDefault="005951EE" w:rsidP="00F82786">
            <w:pPr>
              <w:rPr>
                <w:szCs w:val="20"/>
              </w:rPr>
            </w:pPr>
          </w:p>
        </w:tc>
        <w:tc>
          <w:tcPr>
            <w:tcW w:w="3079" w:type="dxa"/>
          </w:tcPr>
          <w:p w14:paraId="755CB4E3" w14:textId="77777777" w:rsidR="005951EE" w:rsidRPr="00BD64CE" w:rsidRDefault="005951EE" w:rsidP="00F82786">
            <w:pPr>
              <w:rPr>
                <w:szCs w:val="20"/>
              </w:rPr>
            </w:pPr>
          </w:p>
        </w:tc>
      </w:tr>
      <w:tr w:rsidR="005951EE" w:rsidRPr="00BD64CE" w14:paraId="237EF213" w14:textId="77777777" w:rsidTr="00F82786">
        <w:tc>
          <w:tcPr>
            <w:tcW w:w="3085" w:type="dxa"/>
          </w:tcPr>
          <w:p w14:paraId="591892F0"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Fan design supply air volume flow rate (L/s)</w:t>
            </w:r>
          </w:p>
        </w:tc>
        <w:tc>
          <w:tcPr>
            <w:tcW w:w="3079" w:type="dxa"/>
          </w:tcPr>
          <w:p w14:paraId="1EC9E658" w14:textId="77777777" w:rsidR="005951EE" w:rsidRPr="00BD64CE" w:rsidRDefault="005951EE" w:rsidP="005951EE">
            <w:pPr>
              <w:pStyle w:val="CellBody"/>
              <w:rPr>
                <w:rFonts w:ascii="Arial" w:hAnsi="Arial" w:cs="Arial"/>
                <w:sz w:val="20"/>
                <w:szCs w:val="20"/>
              </w:rPr>
            </w:pPr>
          </w:p>
        </w:tc>
        <w:tc>
          <w:tcPr>
            <w:tcW w:w="3079" w:type="dxa"/>
          </w:tcPr>
          <w:p w14:paraId="42968527" w14:textId="77777777" w:rsidR="005951EE" w:rsidRPr="00BD64CE" w:rsidRDefault="005951EE" w:rsidP="005951EE">
            <w:pPr>
              <w:pStyle w:val="CellBody"/>
              <w:rPr>
                <w:rFonts w:ascii="Arial" w:hAnsi="Arial" w:cs="Arial"/>
                <w:sz w:val="20"/>
                <w:szCs w:val="20"/>
              </w:rPr>
            </w:pPr>
          </w:p>
        </w:tc>
      </w:tr>
      <w:tr w:rsidR="005951EE" w:rsidRPr="00BD64CE" w14:paraId="6C7D6FEF" w14:textId="77777777" w:rsidTr="00F82786">
        <w:tc>
          <w:tcPr>
            <w:tcW w:w="3085" w:type="dxa"/>
          </w:tcPr>
          <w:p w14:paraId="581992A0"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Fan design absorbed power (</w:t>
            </w:r>
            <w:proofErr w:type="spellStart"/>
            <w:r w:rsidRPr="00BD64CE">
              <w:rPr>
                <w:rFonts w:ascii="Arial" w:hAnsi="Arial" w:cs="Arial"/>
                <w:sz w:val="20"/>
                <w:szCs w:val="20"/>
              </w:rPr>
              <w:t>kWe</w:t>
            </w:r>
            <w:proofErr w:type="spellEnd"/>
            <w:r w:rsidRPr="00BD64CE">
              <w:rPr>
                <w:rFonts w:ascii="Arial" w:hAnsi="Arial" w:cs="Arial"/>
                <w:sz w:val="20"/>
                <w:szCs w:val="20"/>
              </w:rPr>
              <w:t>)</w:t>
            </w:r>
          </w:p>
        </w:tc>
        <w:tc>
          <w:tcPr>
            <w:tcW w:w="3079" w:type="dxa"/>
          </w:tcPr>
          <w:p w14:paraId="681AE827" w14:textId="77777777" w:rsidR="005951EE" w:rsidRPr="00BD64CE" w:rsidRDefault="005951EE" w:rsidP="005951EE">
            <w:pPr>
              <w:pStyle w:val="CellBody"/>
              <w:rPr>
                <w:rFonts w:ascii="Arial" w:hAnsi="Arial" w:cs="Arial"/>
                <w:sz w:val="20"/>
                <w:szCs w:val="20"/>
              </w:rPr>
            </w:pPr>
          </w:p>
        </w:tc>
        <w:tc>
          <w:tcPr>
            <w:tcW w:w="3079" w:type="dxa"/>
          </w:tcPr>
          <w:p w14:paraId="6B490CD0" w14:textId="77777777" w:rsidR="005951EE" w:rsidRPr="00BD64CE" w:rsidRDefault="005951EE" w:rsidP="005951EE">
            <w:pPr>
              <w:pStyle w:val="CellBody"/>
              <w:rPr>
                <w:rFonts w:ascii="Arial" w:hAnsi="Arial" w:cs="Arial"/>
                <w:sz w:val="20"/>
                <w:szCs w:val="20"/>
              </w:rPr>
            </w:pPr>
          </w:p>
        </w:tc>
      </w:tr>
      <w:tr w:rsidR="005951EE" w:rsidRPr="00BD64CE" w14:paraId="24B73478" w14:textId="77777777" w:rsidTr="00F82786">
        <w:tc>
          <w:tcPr>
            <w:tcW w:w="3085" w:type="dxa"/>
          </w:tcPr>
          <w:p w14:paraId="233C2514"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Minimum flow rate turndown (%)</w:t>
            </w:r>
          </w:p>
        </w:tc>
        <w:tc>
          <w:tcPr>
            <w:tcW w:w="3079" w:type="dxa"/>
          </w:tcPr>
          <w:p w14:paraId="5567307A" w14:textId="77777777" w:rsidR="005951EE" w:rsidRPr="00BD64CE" w:rsidRDefault="005951EE" w:rsidP="005951EE">
            <w:pPr>
              <w:pStyle w:val="CellBody"/>
              <w:rPr>
                <w:rFonts w:ascii="Arial" w:hAnsi="Arial" w:cs="Arial"/>
                <w:sz w:val="20"/>
                <w:szCs w:val="20"/>
              </w:rPr>
            </w:pPr>
          </w:p>
        </w:tc>
        <w:tc>
          <w:tcPr>
            <w:tcW w:w="3079" w:type="dxa"/>
          </w:tcPr>
          <w:p w14:paraId="72BBABB5" w14:textId="77777777" w:rsidR="005951EE" w:rsidRPr="00BD64CE" w:rsidRDefault="005951EE" w:rsidP="005951EE">
            <w:pPr>
              <w:pStyle w:val="CellBody"/>
              <w:rPr>
                <w:rFonts w:ascii="Arial" w:hAnsi="Arial" w:cs="Arial"/>
                <w:sz w:val="20"/>
                <w:szCs w:val="20"/>
              </w:rPr>
            </w:pPr>
          </w:p>
        </w:tc>
      </w:tr>
      <w:tr w:rsidR="005951EE" w:rsidRPr="00BD64CE" w14:paraId="08B9D044" w14:textId="77777777" w:rsidTr="00F82786">
        <w:tc>
          <w:tcPr>
            <w:tcW w:w="3085" w:type="dxa"/>
          </w:tcPr>
          <w:p w14:paraId="2364A0DC"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Economy cycle control</w:t>
            </w:r>
          </w:p>
        </w:tc>
        <w:tc>
          <w:tcPr>
            <w:tcW w:w="3079" w:type="dxa"/>
          </w:tcPr>
          <w:p w14:paraId="667BD36A" w14:textId="77777777" w:rsidR="005951EE" w:rsidRPr="00BD64CE" w:rsidRDefault="005951EE" w:rsidP="005951EE">
            <w:pPr>
              <w:pStyle w:val="CellBody"/>
              <w:rPr>
                <w:rFonts w:ascii="Arial" w:hAnsi="Arial" w:cs="Arial"/>
                <w:sz w:val="20"/>
                <w:szCs w:val="20"/>
              </w:rPr>
            </w:pPr>
          </w:p>
        </w:tc>
        <w:tc>
          <w:tcPr>
            <w:tcW w:w="3079" w:type="dxa"/>
          </w:tcPr>
          <w:p w14:paraId="376A6BE4" w14:textId="77777777" w:rsidR="005951EE" w:rsidRPr="00BD64CE" w:rsidRDefault="005951EE" w:rsidP="005951EE">
            <w:pPr>
              <w:pStyle w:val="CellBody"/>
              <w:rPr>
                <w:rFonts w:ascii="Arial" w:hAnsi="Arial" w:cs="Arial"/>
                <w:sz w:val="20"/>
                <w:szCs w:val="20"/>
              </w:rPr>
            </w:pPr>
          </w:p>
        </w:tc>
      </w:tr>
      <w:tr w:rsidR="005951EE" w:rsidRPr="00BD64CE" w14:paraId="28D715BC" w14:textId="77777777" w:rsidTr="00F82786">
        <w:tc>
          <w:tcPr>
            <w:tcW w:w="3085" w:type="dxa"/>
          </w:tcPr>
          <w:p w14:paraId="5B776A49"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Demand-controlled ventilation</w:t>
            </w:r>
          </w:p>
        </w:tc>
        <w:tc>
          <w:tcPr>
            <w:tcW w:w="3079" w:type="dxa"/>
          </w:tcPr>
          <w:p w14:paraId="0F356B75" w14:textId="77777777" w:rsidR="005951EE" w:rsidRPr="00BD64CE" w:rsidRDefault="005951EE" w:rsidP="005951EE">
            <w:pPr>
              <w:pStyle w:val="CellBody"/>
              <w:rPr>
                <w:rFonts w:ascii="Arial" w:hAnsi="Arial" w:cs="Arial"/>
                <w:sz w:val="20"/>
                <w:szCs w:val="20"/>
              </w:rPr>
            </w:pPr>
          </w:p>
        </w:tc>
        <w:tc>
          <w:tcPr>
            <w:tcW w:w="3079" w:type="dxa"/>
          </w:tcPr>
          <w:p w14:paraId="0F68216D" w14:textId="77777777" w:rsidR="005951EE" w:rsidRPr="00BD64CE" w:rsidRDefault="005951EE" w:rsidP="005951EE">
            <w:pPr>
              <w:pStyle w:val="CellBody"/>
              <w:rPr>
                <w:rFonts w:ascii="Arial" w:hAnsi="Arial" w:cs="Arial"/>
                <w:sz w:val="20"/>
                <w:szCs w:val="20"/>
              </w:rPr>
            </w:pPr>
          </w:p>
        </w:tc>
      </w:tr>
      <w:tr w:rsidR="005951EE" w:rsidRPr="00BD64CE" w14:paraId="7881BD54" w14:textId="77777777" w:rsidTr="00F82786">
        <w:tc>
          <w:tcPr>
            <w:tcW w:w="3085" w:type="dxa"/>
          </w:tcPr>
          <w:p w14:paraId="5E699D8B"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Heat recovery type</w:t>
            </w:r>
          </w:p>
        </w:tc>
        <w:tc>
          <w:tcPr>
            <w:tcW w:w="3079" w:type="dxa"/>
          </w:tcPr>
          <w:p w14:paraId="14CDCBF1" w14:textId="77777777" w:rsidR="005951EE" w:rsidRPr="00BD64CE" w:rsidRDefault="005951EE" w:rsidP="005951EE">
            <w:pPr>
              <w:pStyle w:val="CellBody"/>
              <w:rPr>
                <w:rFonts w:ascii="Arial" w:hAnsi="Arial" w:cs="Arial"/>
                <w:sz w:val="20"/>
                <w:szCs w:val="20"/>
              </w:rPr>
            </w:pPr>
          </w:p>
        </w:tc>
        <w:tc>
          <w:tcPr>
            <w:tcW w:w="3079" w:type="dxa"/>
          </w:tcPr>
          <w:p w14:paraId="3615AC5A" w14:textId="77777777" w:rsidR="005951EE" w:rsidRPr="00BD64CE" w:rsidRDefault="005951EE" w:rsidP="005951EE">
            <w:pPr>
              <w:pStyle w:val="CellBody"/>
              <w:rPr>
                <w:rFonts w:ascii="Arial" w:hAnsi="Arial" w:cs="Arial"/>
                <w:sz w:val="20"/>
                <w:szCs w:val="20"/>
              </w:rPr>
            </w:pPr>
          </w:p>
        </w:tc>
      </w:tr>
      <w:tr w:rsidR="005951EE" w:rsidRPr="00BD64CE" w14:paraId="461EA403" w14:textId="77777777" w:rsidTr="00F82786">
        <w:tc>
          <w:tcPr>
            <w:tcW w:w="3085" w:type="dxa"/>
          </w:tcPr>
          <w:p w14:paraId="2449280B"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Heat recovery effectiveness</w:t>
            </w:r>
          </w:p>
        </w:tc>
        <w:tc>
          <w:tcPr>
            <w:tcW w:w="3079" w:type="dxa"/>
          </w:tcPr>
          <w:p w14:paraId="2591F076" w14:textId="77777777" w:rsidR="005951EE" w:rsidRPr="00BD64CE" w:rsidRDefault="005951EE" w:rsidP="005951EE">
            <w:pPr>
              <w:pStyle w:val="CellBody"/>
              <w:rPr>
                <w:rFonts w:ascii="Arial" w:hAnsi="Arial" w:cs="Arial"/>
                <w:sz w:val="20"/>
                <w:szCs w:val="20"/>
              </w:rPr>
            </w:pPr>
          </w:p>
        </w:tc>
        <w:tc>
          <w:tcPr>
            <w:tcW w:w="3079" w:type="dxa"/>
          </w:tcPr>
          <w:p w14:paraId="6AC296C3" w14:textId="77777777" w:rsidR="005951EE" w:rsidRPr="00BD64CE" w:rsidRDefault="005951EE" w:rsidP="005951EE">
            <w:pPr>
              <w:pStyle w:val="CellBody"/>
              <w:rPr>
                <w:rFonts w:ascii="Arial" w:hAnsi="Arial" w:cs="Arial"/>
                <w:sz w:val="20"/>
                <w:szCs w:val="20"/>
              </w:rPr>
            </w:pPr>
          </w:p>
        </w:tc>
      </w:tr>
      <w:tr w:rsidR="005951EE" w:rsidRPr="00BD64CE" w14:paraId="16577C1B" w14:textId="77777777" w:rsidTr="00F82786">
        <w:tc>
          <w:tcPr>
            <w:tcW w:w="3085" w:type="dxa"/>
          </w:tcPr>
          <w:p w14:paraId="2086D385"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Heat recovery parasitic power (</w:t>
            </w:r>
            <w:proofErr w:type="spellStart"/>
            <w:r w:rsidRPr="00BD64CE">
              <w:rPr>
                <w:rFonts w:ascii="Arial" w:hAnsi="Arial" w:cs="Arial"/>
                <w:sz w:val="20"/>
                <w:szCs w:val="20"/>
              </w:rPr>
              <w:t>kWe</w:t>
            </w:r>
            <w:proofErr w:type="spellEnd"/>
            <w:r w:rsidRPr="00BD64CE">
              <w:rPr>
                <w:rFonts w:ascii="Arial" w:hAnsi="Arial" w:cs="Arial"/>
                <w:sz w:val="20"/>
                <w:szCs w:val="20"/>
              </w:rPr>
              <w:t>)</w:t>
            </w:r>
          </w:p>
        </w:tc>
        <w:tc>
          <w:tcPr>
            <w:tcW w:w="3079" w:type="dxa"/>
          </w:tcPr>
          <w:p w14:paraId="6F6D5348" w14:textId="77777777" w:rsidR="005951EE" w:rsidRPr="00BD64CE" w:rsidRDefault="005951EE" w:rsidP="005951EE">
            <w:pPr>
              <w:pStyle w:val="CellBody"/>
              <w:rPr>
                <w:rFonts w:ascii="Arial" w:hAnsi="Arial" w:cs="Arial"/>
                <w:sz w:val="20"/>
                <w:szCs w:val="20"/>
              </w:rPr>
            </w:pPr>
          </w:p>
        </w:tc>
        <w:tc>
          <w:tcPr>
            <w:tcW w:w="3079" w:type="dxa"/>
          </w:tcPr>
          <w:p w14:paraId="5020D350" w14:textId="77777777" w:rsidR="005951EE" w:rsidRPr="00BD64CE" w:rsidRDefault="005951EE" w:rsidP="005951EE">
            <w:pPr>
              <w:pStyle w:val="CellBody"/>
              <w:rPr>
                <w:rFonts w:ascii="Arial" w:hAnsi="Arial" w:cs="Arial"/>
                <w:sz w:val="20"/>
                <w:szCs w:val="20"/>
              </w:rPr>
            </w:pPr>
          </w:p>
        </w:tc>
      </w:tr>
    </w:tbl>
    <w:p w14:paraId="143904DF" w14:textId="5C423DE2" w:rsidR="00343EBC" w:rsidRDefault="00343EBC"/>
    <w:tbl>
      <w:tblPr>
        <w:tblStyle w:val="Style1"/>
        <w:tblW w:w="0" w:type="auto"/>
        <w:tblLook w:val="04A0" w:firstRow="1" w:lastRow="0" w:firstColumn="1" w:lastColumn="0" w:noHBand="0" w:noVBand="1"/>
      </w:tblPr>
      <w:tblGrid>
        <w:gridCol w:w="3013"/>
        <w:gridCol w:w="3006"/>
        <w:gridCol w:w="3008"/>
      </w:tblGrid>
      <w:tr w:rsidR="00F82786" w:rsidRPr="00BD64CE" w14:paraId="4AB5D86E" w14:textId="77777777" w:rsidTr="005F6214">
        <w:tc>
          <w:tcPr>
            <w:tcW w:w="9027" w:type="dxa"/>
            <w:gridSpan w:val="3"/>
          </w:tcPr>
          <w:p w14:paraId="6A7CA43E" w14:textId="77777777" w:rsidR="00F82786" w:rsidRPr="00F82786" w:rsidRDefault="00F82786" w:rsidP="00F82786">
            <w:pPr>
              <w:rPr>
                <w:b/>
                <w:szCs w:val="20"/>
              </w:rPr>
            </w:pPr>
            <w:r w:rsidRPr="00F82786">
              <w:rPr>
                <w:b/>
              </w:rPr>
              <w:t xml:space="preserve">Ventilation system parameters </w:t>
            </w:r>
          </w:p>
        </w:tc>
      </w:tr>
      <w:tr w:rsidR="005951EE" w:rsidRPr="00BD64CE" w14:paraId="42E54F8E" w14:textId="77777777" w:rsidTr="005F6214">
        <w:tc>
          <w:tcPr>
            <w:tcW w:w="3013" w:type="dxa"/>
          </w:tcPr>
          <w:p w14:paraId="3D3CE21B" w14:textId="77777777" w:rsidR="005951EE" w:rsidRPr="00F82786" w:rsidRDefault="00957CAB" w:rsidP="00F82786">
            <w:pPr>
              <w:rPr>
                <w:b/>
                <w:szCs w:val="20"/>
              </w:rPr>
            </w:pPr>
            <w:r w:rsidRPr="00F82786">
              <w:rPr>
                <w:b/>
                <w:szCs w:val="20"/>
              </w:rPr>
              <w:t>Parameter</w:t>
            </w:r>
          </w:p>
        </w:tc>
        <w:tc>
          <w:tcPr>
            <w:tcW w:w="3006" w:type="dxa"/>
          </w:tcPr>
          <w:p w14:paraId="63BB0018" w14:textId="77777777" w:rsidR="005951EE" w:rsidRPr="00F82786" w:rsidRDefault="00957CAB" w:rsidP="00F82786">
            <w:pPr>
              <w:rPr>
                <w:b/>
                <w:szCs w:val="20"/>
              </w:rPr>
            </w:pPr>
            <w:r w:rsidRPr="00F82786">
              <w:rPr>
                <w:b/>
                <w:szCs w:val="20"/>
              </w:rPr>
              <w:t>Proposed Building</w:t>
            </w:r>
          </w:p>
        </w:tc>
        <w:tc>
          <w:tcPr>
            <w:tcW w:w="3008" w:type="dxa"/>
          </w:tcPr>
          <w:p w14:paraId="17FF9434" w14:textId="77777777" w:rsidR="005951EE" w:rsidRPr="00F82786" w:rsidRDefault="00957CAB" w:rsidP="00F82786">
            <w:pPr>
              <w:rPr>
                <w:b/>
                <w:szCs w:val="20"/>
              </w:rPr>
            </w:pPr>
            <w:r w:rsidRPr="00F82786">
              <w:rPr>
                <w:b/>
                <w:szCs w:val="20"/>
              </w:rPr>
              <w:t>Reference Building</w:t>
            </w:r>
          </w:p>
        </w:tc>
      </w:tr>
      <w:tr w:rsidR="005951EE" w:rsidRPr="00BD64CE" w14:paraId="548A4041" w14:textId="77777777" w:rsidTr="005F6214">
        <w:tc>
          <w:tcPr>
            <w:tcW w:w="3013" w:type="dxa"/>
          </w:tcPr>
          <w:p w14:paraId="7229CB0E" w14:textId="77777777" w:rsidR="005951EE" w:rsidRPr="00BD64CE" w:rsidRDefault="00957CAB" w:rsidP="00F82786">
            <w:pPr>
              <w:rPr>
                <w:szCs w:val="20"/>
              </w:rPr>
            </w:pPr>
            <w:r w:rsidRPr="00BD64CE">
              <w:rPr>
                <w:szCs w:val="20"/>
              </w:rPr>
              <w:t>Ventilation system type</w:t>
            </w:r>
          </w:p>
        </w:tc>
        <w:tc>
          <w:tcPr>
            <w:tcW w:w="3006" w:type="dxa"/>
          </w:tcPr>
          <w:p w14:paraId="485FDB6F" w14:textId="77777777" w:rsidR="005951EE" w:rsidRPr="00BD64CE" w:rsidRDefault="005951EE" w:rsidP="00F82786">
            <w:pPr>
              <w:rPr>
                <w:szCs w:val="20"/>
              </w:rPr>
            </w:pPr>
          </w:p>
        </w:tc>
        <w:tc>
          <w:tcPr>
            <w:tcW w:w="3008" w:type="dxa"/>
          </w:tcPr>
          <w:p w14:paraId="20721B33" w14:textId="77777777" w:rsidR="005951EE" w:rsidRPr="00BD64CE" w:rsidRDefault="005951EE" w:rsidP="00F82786">
            <w:pPr>
              <w:rPr>
                <w:szCs w:val="20"/>
              </w:rPr>
            </w:pPr>
          </w:p>
        </w:tc>
      </w:tr>
      <w:tr w:rsidR="005951EE" w:rsidRPr="00BD64CE" w14:paraId="6D2B10F0" w14:textId="77777777" w:rsidTr="005F6214">
        <w:tc>
          <w:tcPr>
            <w:tcW w:w="3013" w:type="dxa"/>
          </w:tcPr>
          <w:p w14:paraId="56CFD774" w14:textId="77777777" w:rsidR="005951EE" w:rsidRPr="00BD64CE" w:rsidRDefault="00957CAB" w:rsidP="00F82786">
            <w:pPr>
              <w:rPr>
                <w:szCs w:val="20"/>
              </w:rPr>
            </w:pPr>
            <w:r w:rsidRPr="00BD64CE">
              <w:rPr>
                <w:szCs w:val="20"/>
              </w:rPr>
              <w:t>Fan design supply air volume (L/s)</w:t>
            </w:r>
          </w:p>
        </w:tc>
        <w:tc>
          <w:tcPr>
            <w:tcW w:w="3006" w:type="dxa"/>
          </w:tcPr>
          <w:p w14:paraId="7E894ECF" w14:textId="77777777" w:rsidR="005951EE" w:rsidRPr="00BD64CE" w:rsidRDefault="005951EE" w:rsidP="00F82786">
            <w:pPr>
              <w:rPr>
                <w:szCs w:val="20"/>
              </w:rPr>
            </w:pPr>
          </w:p>
        </w:tc>
        <w:tc>
          <w:tcPr>
            <w:tcW w:w="3008" w:type="dxa"/>
          </w:tcPr>
          <w:p w14:paraId="74A15AF3" w14:textId="77777777" w:rsidR="005951EE" w:rsidRPr="00BD64CE" w:rsidRDefault="005951EE" w:rsidP="00F82786">
            <w:pPr>
              <w:rPr>
                <w:szCs w:val="20"/>
              </w:rPr>
            </w:pPr>
          </w:p>
        </w:tc>
      </w:tr>
      <w:tr w:rsidR="005951EE" w:rsidRPr="00BD64CE" w14:paraId="62AD3762" w14:textId="77777777" w:rsidTr="005F6214">
        <w:tc>
          <w:tcPr>
            <w:tcW w:w="3013" w:type="dxa"/>
          </w:tcPr>
          <w:p w14:paraId="2835C059" w14:textId="77777777" w:rsidR="005951EE" w:rsidRPr="00BD64CE" w:rsidRDefault="00957CAB" w:rsidP="00F82786">
            <w:pPr>
              <w:rPr>
                <w:szCs w:val="20"/>
              </w:rPr>
            </w:pPr>
            <w:r w:rsidRPr="00BD64CE">
              <w:rPr>
                <w:szCs w:val="20"/>
              </w:rPr>
              <w:lastRenderedPageBreak/>
              <w:t>Fan design absorbed power (</w:t>
            </w:r>
            <w:proofErr w:type="spellStart"/>
            <w:r w:rsidRPr="00BD64CE">
              <w:rPr>
                <w:szCs w:val="20"/>
              </w:rPr>
              <w:t>kWe</w:t>
            </w:r>
            <w:proofErr w:type="spellEnd"/>
            <w:r w:rsidRPr="00BD64CE">
              <w:rPr>
                <w:szCs w:val="20"/>
              </w:rPr>
              <w:t>)</w:t>
            </w:r>
          </w:p>
        </w:tc>
        <w:tc>
          <w:tcPr>
            <w:tcW w:w="3006" w:type="dxa"/>
          </w:tcPr>
          <w:p w14:paraId="3120E53C" w14:textId="77777777" w:rsidR="005951EE" w:rsidRPr="00BD64CE" w:rsidRDefault="005951EE" w:rsidP="00F82786">
            <w:pPr>
              <w:rPr>
                <w:szCs w:val="20"/>
              </w:rPr>
            </w:pPr>
          </w:p>
        </w:tc>
        <w:tc>
          <w:tcPr>
            <w:tcW w:w="3008" w:type="dxa"/>
          </w:tcPr>
          <w:p w14:paraId="5606EC89" w14:textId="77777777" w:rsidR="005951EE" w:rsidRPr="00BD64CE" w:rsidRDefault="005951EE" w:rsidP="00F82786">
            <w:pPr>
              <w:rPr>
                <w:szCs w:val="20"/>
              </w:rPr>
            </w:pPr>
          </w:p>
        </w:tc>
      </w:tr>
    </w:tbl>
    <w:p w14:paraId="709F42BE"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5ED0D63E" w14:textId="77777777" w:rsidTr="000B100D">
        <w:tc>
          <w:tcPr>
            <w:tcW w:w="6912" w:type="dxa"/>
            <w:shd w:val="clear" w:color="auto" w:fill="DBE5F1" w:themeFill="accent1" w:themeFillTint="33"/>
          </w:tcPr>
          <w:p w14:paraId="28D07567"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6034A5FD"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79F6CDFC" w14:textId="77777777" w:rsidTr="000B100D">
        <w:tc>
          <w:tcPr>
            <w:tcW w:w="6912" w:type="dxa"/>
          </w:tcPr>
          <w:p w14:paraId="0CB7E19E" w14:textId="77777777" w:rsidR="005F6214" w:rsidRPr="00710E6D" w:rsidRDefault="005F6214" w:rsidP="000B100D">
            <w:pPr>
              <w:pStyle w:val="Bluetext"/>
              <w:rPr>
                <w:color w:val="auto"/>
              </w:rPr>
            </w:pPr>
            <w:r w:rsidRPr="00710E6D">
              <w:rPr>
                <w:color w:val="auto"/>
              </w:rPr>
              <w:t>[####]</w:t>
            </w:r>
          </w:p>
        </w:tc>
        <w:tc>
          <w:tcPr>
            <w:tcW w:w="2331" w:type="dxa"/>
          </w:tcPr>
          <w:p w14:paraId="05571CC1" w14:textId="77777777" w:rsidR="005F6214" w:rsidRPr="00710E6D" w:rsidRDefault="005F6214" w:rsidP="000B100D">
            <w:pPr>
              <w:pStyle w:val="Bluetext"/>
              <w:jc w:val="center"/>
              <w:rPr>
                <w:color w:val="8064A2"/>
              </w:rPr>
            </w:pPr>
            <w:r w:rsidRPr="00710E6D">
              <w:rPr>
                <w:color w:val="8064A2"/>
              </w:rPr>
              <w:t>[####]</w:t>
            </w:r>
          </w:p>
        </w:tc>
      </w:tr>
      <w:tr w:rsidR="005F6214" w:rsidRPr="00710E6D" w14:paraId="5211F3C7" w14:textId="77777777" w:rsidTr="000B100D">
        <w:tc>
          <w:tcPr>
            <w:tcW w:w="6912" w:type="dxa"/>
          </w:tcPr>
          <w:p w14:paraId="0C492D64" w14:textId="77777777" w:rsidR="005F6214" w:rsidRPr="00710E6D" w:rsidRDefault="005F6214" w:rsidP="000B100D">
            <w:pPr>
              <w:pStyle w:val="Bluetext"/>
              <w:rPr>
                <w:color w:val="auto"/>
              </w:rPr>
            </w:pPr>
            <w:r w:rsidRPr="00710E6D">
              <w:rPr>
                <w:color w:val="auto"/>
              </w:rPr>
              <w:t>[####]</w:t>
            </w:r>
          </w:p>
        </w:tc>
        <w:tc>
          <w:tcPr>
            <w:tcW w:w="2331" w:type="dxa"/>
          </w:tcPr>
          <w:p w14:paraId="6E5F1E15" w14:textId="77777777" w:rsidR="005F6214" w:rsidRPr="00710E6D" w:rsidRDefault="005F6214" w:rsidP="000B100D">
            <w:pPr>
              <w:pStyle w:val="Bluetext"/>
              <w:jc w:val="center"/>
              <w:rPr>
                <w:color w:val="auto"/>
              </w:rPr>
            </w:pPr>
            <w:r w:rsidRPr="00710E6D">
              <w:rPr>
                <w:color w:val="8064A2"/>
              </w:rPr>
              <w:t>[####]</w:t>
            </w:r>
          </w:p>
        </w:tc>
      </w:tr>
    </w:tbl>
    <w:p w14:paraId="4F6210F3" w14:textId="744CF1B9" w:rsidR="008328A8" w:rsidRPr="00BD64CE" w:rsidRDefault="005F6214" w:rsidP="006B66E3">
      <w:pPr>
        <w:pStyle w:val="Bluetext"/>
        <w:rPr>
          <w:b/>
        </w:rPr>
      </w:pPr>
      <w:r w:rsidDel="005F6214">
        <w:t xml:space="preserve"> </w:t>
      </w:r>
      <w:r w:rsidR="00CD1D0D" w:rsidRPr="00BD64CE">
        <w:rPr>
          <w:b/>
        </w:rPr>
        <w:t xml:space="preserve"> </w:t>
      </w:r>
    </w:p>
    <w:tbl>
      <w:tblPr>
        <w:tblStyle w:val="Style1"/>
        <w:tblW w:w="0" w:type="auto"/>
        <w:tblLook w:val="04A0" w:firstRow="1" w:lastRow="0" w:firstColumn="1" w:lastColumn="0" w:noHBand="0" w:noVBand="1"/>
      </w:tblPr>
      <w:tblGrid>
        <w:gridCol w:w="3017"/>
        <w:gridCol w:w="3004"/>
        <w:gridCol w:w="3006"/>
      </w:tblGrid>
      <w:tr w:rsidR="00F82786" w:rsidRPr="00BD64CE" w14:paraId="77DD3D8C" w14:textId="77777777" w:rsidTr="000B100D">
        <w:tc>
          <w:tcPr>
            <w:tcW w:w="9243" w:type="dxa"/>
            <w:gridSpan w:val="3"/>
          </w:tcPr>
          <w:p w14:paraId="00312175" w14:textId="77777777" w:rsidR="00F82786" w:rsidRPr="00F82786" w:rsidRDefault="00F82786" w:rsidP="00F82786">
            <w:pPr>
              <w:rPr>
                <w:b/>
                <w:szCs w:val="20"/>
              </w:rPr>
            </w:pPr>
            <w:r w:rsidRPr="00F82786">
              <w:rPr>
                <w:b/>
              </w:rPr>
              <w:t xml:space="preserve">Unitary plant parameters </w:t>
            </w:r>
          </w:p>
        </w:tc>
      </w:tr>
      <w:tr w:rsidR="005951EE" w:rsidRPr="00BD64CE" w14:paraId="5A28D6F8" w14:textId="77777777" w:rsidTr="004841F0">
        <w:tc>
          <w:tcPr>
            <w:tcW w:w="3085" w:type="dxa"/>
          </w:tcPr>
          <w:p w14:paraId="7D8F1EF7" w14:textId="77777777" w:rsidR="005951EE" w:rsidRPr="00F82786" w:rsidRDefault="00957CAB" w:rsidP="00F82786">
            <w:pPr>
              <w:rPr>
                <w:b/>
                <w:szCs w:val="20"/>
              </w:rPr>
            </w:pPr>
            <w:r w:rsidRPr="00F82786">
              <w:rPr>
                <w:b/>
                <w:szCs w:val="20"/>
              </w:rPr>
              <w:t>Parameter</w:t>
            </w:r>
          </w:p>
        </w:tc>
        <w:tc>
          <w:tcPr>
            <w:tcW w:w="3079" w:type="dxa"/>
          </w:tcPr>
          <w:p w14:paraId="76A3E2BD" w14:textId="77777777" w:rsidR="005951EE" w:rsidRPr="00F82786" w:rsidRDefault="00957CAB" w:rsidP="00F82786">
            <w:pPr>
              <w:rPr>
                <w:b/>
                <w:szCs w:val="20"/>
              </w:rPr>
            </w:pPr>
            <w:r w:rsidRPr="00F82786">
              <w:rPr>
                <w:b/>
                <w:szCs w:val="20"/>
              </w:rPr>
              <w:t>Proposed Building</w:t>
            </w:r>
          </w:p>
        </w:tc>
        <w:tc>
          <w:tcPr>
            <w:tcW w:w="3079" w:type="dxa"/>
          </w:tcPr>
          <w:p w14:paraId="083E53FD" w14:textId="77777777" w:rsidR="005951EE" w:rsidRPr="00F82786" w:rsidRDefault="00957CAB" w:rsidP="00F82786">
            <w:pPr>
              <w:rPr>
                <w:b/>
                <w:szCs w:val="20"/>
              </w:rPr>
            </w:pPr>
            <w:r w:rsidRPr="00F82786">
              <w:rPr>
                <w:b/>
                <w:szCs w:val="20"/>
              </w:rPr>
              <w:t>Reference Building</w:t>
            </w:r>
          </w:p>
        </w:tc>
      </w:tr>
      <w:tr w:rsidR="005951EE" w:rsidRPr="00BD64CE" w14:paraId="1453FBE9" w14:textId="77777777" w:rsidTr="004841F0">
        <w:tc>
          <w:tcPr>
            <w:tcW w:w="3085" w:type="dxa"/>
          </w:tcPr>
          <w:p w14:paraId="6BCBBB90" w14:textId="77777777" w:rsidR="005951EE" w:rsidRPr="00BD64CE" w:rsidRDefault="00957CAB" w:rsidP="00F82786">
            <w:r w:rsidRPr="00BD64CE">
              <w:t>Packaged equipment cooling performance (EER)</w:t>
            </w:r>
          </w:p>
        </w:tc>
        <w:tc>
          <w:tcPr>
            <w:tcW w:w="3079" w:type="dxa"/>
          </w:tcPr>
          <w:p w14:paraId="01E76A7E" w14:textId="77777777" w:rsidR="005951EE" w:rsidRPr="00BD64CE" w:rsidRDefault="005951EE" w:rsidP="00F82786">
            <w:pPr>
              <w:rPr>
                <w:szCs w:val="20"/>
              </w:rPr>
            </w:pPr>
          </w:p>
        </w:tc>
        <w:tc>
          <w:tcPr>
            <w:tcW w:w="3079" w:type="dxa"/>
          </w:tcPr>
          <w:p w14:paraId="25ED1BE6" w14:textId="77777777" w:rsidR="005951EE" w:rsidRPr="00BD64CE" w:rsidRDefault="005951EE" w:rsidP="00F82786">
            <w:pPr>
              <w:rPr>
                <w:szCs w:val="20"/>
              </w:rPr>
            </w:pPr>
          </w:p>
        </w:tc>
      </w:tr>
      <w:tr w:rsidR="005951EE" w:rsidRPr="00BD64CE" w14:paraId="21B8BD93" w14:textId="77777777" w:rsidTr="004841F0">
        <w:tc>
          <w:tcPr>
            <w:tcW w:w="3085" w:type="dxa"/>
          </w:tcPr>
          <w:p w14:paraId="74F3CA58" w14:textId="77777777" w:rsidR="005951EE" w:rsidRPr="00BD64CE" w:rsidRDefault="00957CAB" w:rsidP="00F82786">
            <w:pPr>
              <w:rPr>
                <w:szCs w:val="20"/>
              </w:rPr>
            </w:pPr>
            <w:r w:rsidRPr="00BD64CE">
              <w:rPr>
                <w:szCs w:val="20"/>
              </w:rPr>
              <w:t>Packaged equipment heating performance (COP)</w:t>
            </w:r>
          </w:p>
        </w:tc>
        <w:tc>
          <w:tcPr>
            <w:tcW w:w="3079" w:type="dxa"/>
          </w:tcPr>
          <w:p w14:paraId="47A694B8" w14:textId="77777777" w:rsidR="005951EE" w:rsidRPr="00BD64CE" w:rsidRDefault="005951EE" w:rsidP="00F82786">
            <w:pPr>
              <w:rPr>
                <w:szCs w:val="20"/>
              </w:rPr>
            </w:pPr>
          </w:p>
        </w:tc>
        <w:tc>
          <w:tcPr>
            <w:tcW w:w="3079" w:type="dxa"/>
          </w:tcPr>
          <w:p w14:paraId="5CA42F55" w14:textId="77777777" w:rsidR="005951EE" w:rsidRPr="00BD64CE" w:rsidRDefault="005951EE" w:rsidP="00F82786">
            <w:pPr>
              <w:rPr>
                <w:szCs w:val="20"/>
              </w:rPr>
            </w:pPr>
          </w:p>
        </w:tc>
      </w:tr>
    </w:tbl>
    <w:p w14:paraId="474D873E" w14:textId="77777777" w:rsidR="005F6214" w:rsidRDefault="005F6214" w:rsidP="00F82786">
      <w:pPr>
        <w:pStyle w:val="Bluetext"/>
      </w:pPr>
    </w:p>
    <w:p w14:paraId="044A435F"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36DF768E" w14:textId="77777777" w:rsidTr="000B100D">
        <w:tc>
          <w:tcPr>
            <w:tcW w:w="6912" w:type="dxa"/>
            <w:shd w:val="clear" w:color="auto" w:fill="DBE5F1" w:themeFill="accent1" w:themeFillTint="33"/>
          </w:tcPr>
          <w:p w14:paraId="300751EE"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23DED6B4"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7382A191" w14:textId="77777777" w:rsidTr="000B100D">
        <w:tc>
          <w:tcPr>
            <w:tcW w:w="6912" w:type="dxa"/>
          </w:tcPr>
          <w:p w14:paraId="35D40425" w14:textId="77777777" w:rsidR="005F6214" w:rsidRPr="00710E6D" w:rsidRDefault="005F6214" w:rsidP="000B100D">
            <w:pPr>
              <w:pStyle w:val="Bluetext"/>
              <w:rPr>
                <w:color w:val="auto"/>
              </w:rPr>
            </w:pPr>
            <w:r w:rsidRPr="00710E6D">
              <w:rPr>
                <w:color w:val="auto"/>
              </w:rPr>
              <w:t>[####]</w:t>
            </w:r>
          </w:p>
        </w:tc>
        <w:tc>
          <w:tcPr>
            <w:tcW w:w="2331" w:type="dxa"/>
          </w:tcPr>
          <w:p w14:paraId="21AFE220" w14:textId="77777777" w:rsidR="005F6214" w:rsidRPr="00710E6D" w:rsidRDefault="005F6214" w:rsidP="000B100D">
            <w:pPr>
              <w:pStyle w:val="Bluetext"/>
              <w:jc w:val="center"/>
              <w:rPr>
                <w:color w:val="8064A2"/>
              </w:rPr>
            </w:pPr>
            <w:r w:rsidRPr="00710E6D">
              <w:rPr>
                <w:color w:val="8064A2"/>
              </w:rPr>
              <w:t>[####]</w:t>
            </w:r>
          </w:p>
        </w:tc>
      </w:tr>
      <w:tr w:rsidR="005F6214" w:rsidRPr="00710E6D" w14:paraId="7C76CFF6" w14:textId="77777777" w:rsidTr="000B100D">
        <w:tc>
          <w:tcPr>
            <w:tcW w:w="6912" w:type="dxa"/>
          </w:tcPr>
          <w:p w14:paraId="757D1D80" w14:textId="77777777" w:rsidR="005F6214" w:rsidRPr="00710E6D" w:rsidRDefault="005F6214" w:rsidP="000B100D">
            <w:pPr>
              <w:pStyle w:val="Bluetext"/>
              <w:rPr>
                <w:color w:val="auto"/>
              </w:rPr>
            </w:pPr>
            <w:r w:rsidRPr="00710E6D">
              <w:rPr>
                <w:color w:val="auto"/>
              </w:rPr>
              <w:t>[####]</w:t>
            </w:r>
          </w:p>
        </w:tc>
        <w:tc>
          <w:tcPr>
            <w:tcW w:w="2331" w:type="dxa"/>
          </w:tcPr>
          <w:p w14:paraId="5BE1B202" w14:textId="77777777" w:rsidR="005F6214" w:rsidRPr="00710E6D" w:rsidRDefault="005F6214" w:rsidP="000B100D">
            <w:pPr>
              <w:pStyle w:val="Bluetext"/>
              <w:jc w:val="center"/>
              <w:rPr>
                <w:color w:val="auto"/>
              </w:rPr>
            </w:pPr>
            <w:r w:rsidRPr="00710E6D">
              <w:rPr>
                <w:color w:val="8064A2"/>
              </w:rPr>
              <w:t>[####]</w:t>
            </w:r>
          </w:p>
        </w:tc>
      </w:tr>
    </w:tbl>
    <w:p w14:paraId="75151D61" w14:textId="77777777" w:rsidR="00F82786" w:rsidRDefault="005F6214" w:rsidP="00F82786">
      <w:pPr>
        <w:pStyle w:val="Bluetext"/>
      </w:pPr>
      <w:r w:rsidDel="005F6214">
        <w:t xml:space="preserve"> </w:t>
      </w:r>
      <w:bookmarkStart w:id="270" w:name="_Ref383604097"/>
      <w:bookmarkStart w:id="271" w:name="_Toc383618233"/>
    </w:p>
    <w:bookmarkEnd w:id="270"/>
    <w:bookmarkEnd w:id="271"/>
    <w:p w14:paraId="46150CBF" w14:textId="77777777" w:rsidR="00F82786" w:rsidRDefault="00F82786">
      <w:r>
        <w:br w:type="page"/>
      </w:r>
    </w:p>
    <w:tbl>
      <w:tblPr>
        <w:tblStyle w:val="Style1"/>
        <w:tblW w:w="0" w:type="auto"/>
        <w:tblLook w:val="04A0" w:firstRow="1" w:lastRow="0" w:firstColumn="1" w:lastColumn="0" w:noHBand="0" w:noVBand="1"/>
      </w:tblPr>
      <w:tblGrid>
        <w:gridCol w:w="3369"/>
        <w:gridCol w:w="2835"/>
        <w:gridCol w:w="2823"/>
      </w:tblGrid>
      <w:tr w:rsidR="00F82786" w:rsidRPr="00BD64CE" w14:paraId="2567E4C7" w14:textId="77777777" w:rsidTr="000B100D">
        <w:tc>
          <w:tcPr>
            <w:tcW w:w="9027" w:type="dxa"/>
            <w:gridSpan w:val="3"/>
          </w:tcPr>
          <w:p w14:paraId="3096D4A1" w14:textId="77777777" w:rsidR="00F82786" w:rsidRPr="00F82786" w:rsidRDefault="00F82786" w:rsidP="00F82786">
            <w:pPr>
              <w:rPr>
                <w:b/>
                <w:szCs w:val="20"/>
              </w:rPr>
            </w:pPr>
            <w:r w:rsidRPr="00F82786">
              <w:rPr>
                <w:b/>
              </w:rPr>
              <w:lastRenderedPageBreak/>
              <w:t>Cooling and heat rejection plant parameters</w:t>
            </w:r>
          </w:p>
        </w:tc>
      </w:tr>
      <w:tr w:rsidR="005951EE" w:rsidRPr="00BD64CE" w14:paraId="01CFDC87" w14:textId="77777777" w:rsidTr="0064261C">
        <w:tc>
          <w:tcPr>
            <w:tcW w:w="3369" w:type="dxa"/>
          </w:tcPr>
          <w:p w14:paraId="1DC07A4A" w14:textId="77777777" w:rsidR="005951EE" w:rsidRPr="00BD64CE" w:rsidRDefault="00957CAB" w:rsidP="005951EE">
            <w:pPr>
              <w:pStyle w:val="CellTitle"/>
              <w:rPr>
                <w:rFonts w:ascii="Arial" w:hAnsi="Arial" w:cs="Arial"/>
                <w:sz w:val="20"/>
                <w:szCs w:val="20"/>
              </w:rPr>
            </w:pPr>
            <w:r w:rsidRPr="00BD64CE">
              <w:rPr>
                <w:rFonts w:ascii="Arial" w:hAnsi="Arial" w:cs="Arial"/>
                <w:sz w:val="20"/>
                <w:szCs w:val="20"/>
              </w:rPr>
              <w:t>Parameter</w:t>
            </w:r>
          </w:p>
        </w:tc>
        <w:tc>
          <w:tcPr>
            <w:tcW w:w="2835" w:type="dxa"/>
          </w:tcPr>
          <w:p w14:paraId="7C20341C" w14:textId="77777777" w:rsidR="005951EE" w:rsidRPr="00BD64CE" w:rsidRDefault="00957CAB" w:rsidP="005951EE">
            <w:pPr>
              <w:pStyle w:val="CellTitle"/>
              <w:rPr>
                <w:rFonts w:ascii="Arial" w:hAnsi="Arial" w:cs="Arial"/>
                <w:sz w:val="20"/>
                <w:szCs w:val="20"/>
              </w:rPr>
            </w:pPr>
            <w:r w:rsidRPr="00BD64CE">
              <w:rPr>
                <w:rFonts w:ascii="Arial" w:hAnsi="Arial" w:cs="Arial"/>
                <w:sz w:val="20"/>
                <w:szCs w:val="20"/>
              </w:rPr>
              <w:t>Proposed Building</w:t>
            </w:r>
          </w:p>
        </w:tc>
        <w:tc>
          <w:tcPr>
            <w:tcW w:w="2823" w:type="dxa"/>
          </w:tcPr>
          <w:p w14:paraId="7A7BFE18" w14:textId="77777777" w:rsidR="005951EE" w:rsidRPr="00BD64CE" w:rsidRDefault="00957CAB" w:rsidP="005951EE">
            <w:pPr>
              <w:pStyle w:val="CellTitle"/>
              <w:rPr>
                <w:rFonts w:ascii="Arial" w:hAnsi="Arial" w:cs="Arial"/>
                <w:sz w:val="20"/>
                <w:szCs w:val="20"/>
              </w:rPr>
            </w:pPr>
            <w:r w:rsidRPr="00BD64CE">
              <w:rPr>
                <w:rFonts w:ascii="Arial" w:hAnsi="Arial" w:cs="Arial"/>
                <w:sz w:val="20"/>
                <w:szCs w:val="20"/>
              </w:rPr>
              <w:t>Reference Building</w:t>
            </w:r>
          </w:p>
        </w:tc>
      </w:tr>
      <w:tr w:rsidR="005951EE" w:rsidRPr="00BD64CE" w14:paraId="63DE1E0F" w14:textId="77777777" w:rsidTr="0064261C">
        <w:tc>
          <w:tcPr>
            <w:tcW w:w="3369" w:type="dxa"/>
          </w:tcPr>
          <w:p w14:paraId="1E4BD99F" w14:textId="77777777" w:rsidR="005951EE" w:rsidRPr="006B66E3" w:rsidRDefault="00957CAB" w:rsidP="005951EE">
            <w:pPr>
              <w:pStyle w:val="CellBody"/>
              <w:rPr>
                <w:rFonts w:ascii="Arial" w:hAnsi="Arial" w:cs="Arial"/>
                <w:sz w:val="20"/>
                <w:szCs w:val="20"/>
              </w:rPr>
            </w:pPr>
            <w:r w:rsidRPr="006B66E3">
              <w:rPr>
                <w:rFonts w:ascii="Arial" w:hAnsi="Arial" w:cs="Arial"/>
                <w:sz w:val="20"/>
                <w:szCs w:val="20"/>
              </w:rPr>
              <w:t>Chiller type</w:t>
            </w:r>
          </w:p>
        </w:tc>
        <w:tc>
          <w:tcPr>
            <w:tcW w:w="2835" w:type="dxa"/>
          </w:tcPr>
          <w:p w14:paraId="5EE8738A" w14:textId="77777777" w:rsidR="005951EE" w:rsidRPr="00BD64CE" w:rsidRDefault="005951EE" w:rsidP="005951EE">
            <w:pPr>
              <w:pStyle w:val="CellBody"/>
              <w:rPr>
                <w:rFonts w:ascii="Arial" w:hAnsi="Arial" w:cs="Arial"/>
                <w:sz w:val="20"/>
                <w:szCs w:val="20"/>
              </w:rPr>
            </w:pPr>
          </w:p>
        </w:tc>
        <w:tc>
          <w:tcPr>
            <w:tcW w:w="2823" w:type="dxa"/>
          </w:tcPr>
          <w:p w14:paraId="16A5709E" w14:textId="77777777" w:rsidR="005951EE" w:rsidRPr="00BD64CE" w:rsidRDefault="005951EE" w:rsidP="005951EE">
            <w:pPr>
              <w:pStyle w:val="CellBody"/>
              <w:rPr>
                <w:rFonts w:ascii="Arial" w:hAnsi="Arial" w:cs="Arial"/>
                <w:sz w:val="20"/>
                <w:szCs w:val="20"/>
              </w:rPr>
            </w:pPr>
          </w:p>
        </w:tc>
      </w:tr>
      <w:tr w:rsidR="005951EE" w:rsidRPr="00BD64CE" w14:paraId="1BFE4685" w14:textId="77777777" w:rsidTr="0064261C">
        <w:tc>
          <w:tcPr>
            <w:tcW w:w="3369" w:type="dxa"/>
          </w:tcPr>
          <w:p w14:paraId="5B341C49" w14:textId="77777777" w:rsidR="005951EE" w:rsidRPr="006B66E3" w:rsidRDefault="00957CAB" w:rsidP="005951EE">
            <w:pPr>
              <w:pStyle w:val="CellBody"/>
              <w:rPr>
                <w:rFonts w:ascii="Arial" w:hAnsi="Arial" w:cs="Arial"/>
                <w:sz w:val="20"/>
                <w:szCs w:val="20"/>
              </w:rPr>
            </w:pPr>
            <w:r w:rsidRPr="006B66E3">
              <w:rPr>
                <w:rFonts w:ascii="Arial" w:hAnsi="Arial" w:cs="Arial"/>
                <w:sz w:val="20"/>
                <w:szCs w:val="20"/>
              </w:rPr>
              <w:t>Chiller capacity (</w:t>
            </w:r>
            <w:proofErr w:type="spellStart"/>
            <w:r w:rsidRPr="006B66E3">
              <w:rPr>
                <w:rFonts w:ascii="Arial" w:hAnsi="Arial" w:cs="Arial"/>
                <w:sz w:val="20"/>
                <w:szCs w:val="20"/>
              </w:rPr>
              <w:t>kWr</w:t>
            </w:r>
            <w:proofErr w:type="spellEnd"/>
            <w:r w:rsidRPr="006B66E3">
              <w:rPr>
                <w:rFonts w:ascii="Arial" w:hAnsi="Arial" w:cs="Arial"/>
                <w:sz w:val="20"/>
                <w:szCs w:val="20"/>
              </w:rPr>
              <w:t>)</w:t>
            </w:r>
          </w:p>
        </w:tc>
        <w:tc>
          <w:tcPr>
            <w:tcW w:w="2835" w:type="dxa"/>
          </w:tcPr>
          <w:p w14:paraId="792DF981" w14:textId="77777777" w:rsidR="005951EE" w:rsidRPr="00BD64CE" w:rsidRDefault="005951EE" w:rsidP="005951EE">
            <w:pPr>
              <w:pStyle w:val="CellBody"/>
              <w:rPr>
                <w:rFonts w:ascii="Arial" w:hAnsi="Arial" w:cs="Arial"/>
                <w:sz w:val="20"/>
                <w:szCs w:val="20"/>
              </w:rPr>
            </w:pPr>
          </w:p>
        </w:tc>
        <w:tc>
          <w:tcPr>
            <w:tcW w:w="2823" w:type="dxa"/>
          </w:tcPr>
          <w:p w14:paraId="73C9B3A9" w14:textId="77777777" w:rsidR="005951EE" w:rsidRPr="00BD64CE" w:rsidRDefault="005951EE" w:rsidP="005951EE">
            <w:pPr>
              <w:pStyle w:val="CellBody"/>
              <w:rPr>
                <w:rFonts w:ascii="Arial" w:hAnsi="Arial" w:cs="Arial"/>
                <w:sz w:val="20"/>
                <w:szCs w:val="20"/>
              </w:rPr>
            </w:pPr>
          </w:p>
        </w:tc>
      </w:tr>
      <w:tr w:rsidR="005951EE" w:rsidRPr="00BD64CE" w14:paraId="5BFAADEB" w14:textId="77777777" w:rsidTr="0064261C">
        <w:tc>
          <w:tcPr>
            <w:tcW w:w="3369" w:type="dxa"/>
          </w:tcPr>
          <w:p w14:paraId="04E413FE" w14:textId="77777777" w:rsidR="005951EE" w:rsidRPr="006B66E3" w:rsidRDefault="00957CAB" w:rsidP="005951EE">
            <w:pPr>
              <w:pStyle w:val="CellBody"/>
              <w:rPr>
                <w:rFonts w:ascii="Arial" w:hAnsi="Arial" w:cs="Arial"/>
                <w:sz w:val="20"/>
                <w:szCs w:val="20"/>
              </w:rPr>
            </w:pPr>
            <w:r w:rsidRPr="006B66E3">
              <w:rPr>
                <w:rFonts w:ascii="Arial" w:hAnsi="Arial" w:cs="Arial"/>
                <w:sz w:val="20"/>
                <w:szCs w:val="20"/>
              </w:rPr>
              <w:t>Design CHW flow temperature (°C)</w:t>
            </w:r>
          </w:p>
        </w:tc>
        <w:tc>
          <w:tcPr>
            <w:tcW w:w="2835" w:type="dxa"/>
          </w:tcPr>
          <w:p w14:paraId="3CDFA92D" w14:textId="77777777" w:rsidR="005951EE" w:rsidRPr="00BD64CE" w:rsidRDefault="005951EE" w:rsidP="005951EE">
            <w:pPr>
              <w:pStyle w:val="CellBody"/>
              <w:rPr>
                <w:rFonts w:ascii="Arial" w:hAnsi="Arial" w:cs="Arial"/>
                <w:sz w:val="20"/>
                <w:szCs w:val="20"/>
              </w:rPr>
            </w:pPr>
          </w:p>
        </w:tc>
        <w:tc>
          <w:tcPr>
            <w:tcW w:w="2823" w:type="dxa"/>
          </w:tcPr>
          <w:p w14:paraId="6B69FC23" w14:textId="77777777" w:rsidR="005951EE" w:rsidRPr="00BD64CE" w:rsidRDefault="005951EE" w:rsidP="005951EE">
            <w:pPr>
              <w:pStyle w:val="CellBody"/>
              <w:rPr>
                <w:rFonts w:ascii="Arial" w:hAnsi="Arial" w:cs="Arial"/>
                <w:sz w:val="20"/>
                <w:szCs w:val="20"/>
              </w:rPr>
            </w:pPr>
          </w:p>
        </w:tc>
      </w:tr>
      <w:tr w:rsidR="005951EE" w:rsidRPr="00BD64CE" w14:paraId="7572F1D3" w14:textId="77777777" w:rsidTr="0064261C">
        <w:tc>
          <w:tcPr>
            <w:tcW w:w="3369" w:type="dxa"/>
          </w:tcPr>
          <w:p w14:paraId="3AEEFD18"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Design CHW temperature difference (K)</w:t>
            </w:r>
          </w:p>
        </w:tc>
        <w:tc>
          <w:tcPr>
            <w:tcW w:w="2835" w:type="dxa"/>
          </w:tcPr>
          <w:p w14:paraId="7D704AB2" w14:textId="77777777" w:rsidR="005951EE" w:rsidRPr="00BD64CE" w:rsidRDefault="005951EE" w:rsidP="0064261C">
            <w:pPr>
              <w:pStyle w:val="CellBody"/>
              <w:jc w:val="left"/>
              <w:rPr>
                <w:rFonts w:ascii="Arial" w:hAnsi="Arial" w:cs="Arial"/>
                <w:sz w:val="20"/>
                <w:szCs w:val="20"/>
              </w:rPr>
            </w:pPr>
          </w:p>
        </w:tc>
        <w:tc>
          <w:tcPr>
            <w:tcW w:w="2823" w:type="dxa"/>
          </w:tcPr>
          <w:p w14:paraId="57EE8BB8" w14:textId="77777777" w:rsidR="005951EE" w:rsidRPr="00BD64CE" w:rsidRDefault="005951EE" w:rsidP="0064261C">
            <w:pPr>
              <w:pStyle w:val="CellBody"/>
              <w:jc w:val="left"/>
              <w:rPr>
                <w:rFonts w:ascii="Arial" w:hAnsi="Arial" w:cs="Arial"/>
                <w:sz w:val="20"/>
                <w:szCs w:val="20"/>
              </w:rPr>
            </w:pPr>
          </w:p>
        </w:tc>
      </w:tr>
      <w:tr w:rsidR="005951EE" w:rsidRPr="00BD64CE" w14:paraId="14DF1DFB" w14:textId="77777777" w:rsidTr="0064261C">
        <w:tc>
          <w:tcPr>
            <w:tcW w:w="3369" w:type="dxa"/>
          </w:tcPr>
          <w:p w14:paraId="55B41FA4"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Design CCW entering temperature (°C)</w:t>
            </w:r>
          </w:p>
        </w:tc>
        <w:tc>
          <w:tcPr>
            <w:tcW w:w="2835" w:type="dxa"/>
          </w:tcPr>
          <w:p w14:paraId="7A2EB74F" w14:textId="77777777" w:rsidR="005951EE" w:rsidRPr="00BD64CE" w:rsidRDefault="005951EE" w:rsidP="0064261C">
            <w:pPr>
              <w:pStyle w:val="CellBody"/>
              <w:jc w:val="left"/>
              <w:rPr>
                <w:rFonts w:ascii="Arial" w:hAnsi="Arial" w:cs="Arial"/>
                <w:sz w:val="20"/>
                <w:szCs w:val="20"/>
              </w:rPr>
            </w:pPr>
          </w:p>
        </w:tc>
        <w:tc>
          <w:tcPr>
            <w:tcW w:w="2823" w:type="dxa"/>
          </w:tcPr>
          <w:p w14:paraId="6D3B3EA4" w14:textId="77777777" w:rsidR="005951EE" w:rsidRPr="00BD64CE" w:rsidRDefault="005951EE" w:rsidP="0064261C">
            <w:pPr>
              <w:pStyle w:val="CellBody"/>
              <w:jc w:val="left"/>
              <w:rPr>
                <w:rFonts w:ascii="Arial" w:hAnsi="Arial" w:cs="Arial"/>
                <w:sz w:val="20"/>
                <w:szCs w:val="20"/>
              </w:rPr>
            </w:pPr>
          </w:p>
        </w:tc>
      </w:tr>
      <w:tr w:rsidR="005951EE" w:rsidRPr="00BD64CE" w14:paraId="41533FD9" w14:textId="77777777" w:rsidTr="0064261C">
        <w:tc>
          <w:tcPr>
            <w:tcW w:w="3369" w:type="dxa"/>
          </w:tcPr>
          <w:p w14:paraId="4E8DD829"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Design CCW temperature difference (K)</w:t>
            </w:r>
          </w:p>
        </w:tc>
        <w:tc>
          <w:tcPr>
            <w:tcW w:w="2835" w:type="dxa"/>
          </w:tcPr>
          <w:p w14:paraId="32AA7CA7" w14:textId="77777777" w:rsidR="005951EE" w:rsidRPr="00BD64CE" w:rsidRDefault="005951EE" w:rsidP="0064261C">
            <w:pPr>
              <w:pStyle w:val="CellBody"/>
              <w:jc w:val="left"/>
              <w:rPr>
                <w:rFonts w:ascii="Arial" w:hAnsi="Arial" w:cs="Arial"/>
                <w:sz w:val="20"/>
                <w:szCs w:val="20"/>
              </w:rPr>
            </w:pPr>
          </w:p>
        </w:tc>
        <w:tc>
          <w:tcPr>
            <w:tcW w:w="2823" w:type="dxa"/>
          </w:tcPr>
          <w:p w14:paraId="517CF1C0" w14:textId="77777777" w:rsidR="005951EE" w:rsidRPr="00BD64CE" w:rsidRDefault="005951EE" w:rsidP="0064261C">
            <w:pPr>
              <w:pStyle w:val="CellBody"/>
              <w:jc w:val="left"/>
              <w:rPr>
                <w:rFonts w:ascii="Arial" w:hAnsi="Arial" w:cs="Arial"/>
                <w:sz w:val="20"/>
                <w:szCs w:val="20"/>
              </w:rPr>
            </w:pPr>
          </w:p>
        </w:tc>
      </w:tr>
      <w:tr w:rsidR="005951EE" w:rsidRPr="00BD64CE" w14:paraId="1A04ACE2" w14:textId="77777777" w:rsidTr="0064261C">
        <w:tc>
          <w:tcPr>
            <w:tcW w:w="3369" w:type="dxa"/>
          </w:tcPr>
          <w:p w14:paraId="31C52D4B"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Chiller full-load performance (EER)</w:t>
            </w:r>
          </w:p>
        </w:tc>
        <w:tc>
          <w:tcPr>
            <w:tcW w:w="2835" w:type="dxa"/>
          </w:tcPr>
          <w:p w14:paraId="74675854" w14:textId="77777777" w:rsidR="005951EE" w:rsidRPr="00BD64CE" w:rsidRDefault="005951EE" w:rsidP="0064261C">
            <w:pPr>
              <w:pStyle w:val="CellBody"/>
              <w:jc w:val="left"/>
              <w:rPr>
                <w:rFonts w:ascii="Arial" w:hAnsi="Arial" w:cs="Arial"/>
                <w:sz w:val="20"/>
                <w:szCs w:val="20"/>
              </w:rPr>
            </w:pPr>
          </w:p>
        </w:tc>
        <w:tc>
          <w:tcPr>
            <w:tcW w:w="2823" w:type="dxa"/>
          </w:tcPr>
          <w:p w14:paraId="3BB496A9" w14:textId="77777777" w:rsidR="005951EE" w:rsidRPr="00BD64CE" w:rsidRDefault="005951EE" w:rsidP="0064261C">
            <w:pPr>
              <w:pStyle w:val="CellBody"/>
              <w:jc w:val="left"/>
              <w:rPr>
                <w:rFonts w:ascii="Arial" w:hAnsi="Arial" w:cs="Arial"/>
                <w:sz w:val="20"/>
                <w:szCs w:val="20"/>
              </w:rPr>
            </w:pPr>
          </w:p>
        </w:tc>
      </w:tr>
      <w:tr w:rsidR="005951EE" w:rsidRPr="00BD64CE" w14:paraId="765BC0CC" w14:textId="77777777" w:rsidTr="0064261C">
        <w:tc>
          <w:tcPr>
            <w:tcW w:w="3369" w:type="dxa"/>
          </w:tcPr>
          <w:p w14:paraId="40692BA0"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Chiller part-load performance (NPLV)</w:t>
            </w:r>
          </w:p>
        </w:tc>
        <w:tc>
          <w:tcPr>
            <w:tcW w:w="2835" w:type="dxa"/>
          </w:tcPr>
          <w:p w14:paraId="1DBB6495" w14:textId="77777777" w:rsidR="005951EE" w:rsidRPr="00BD64CE" w:rsidRDefault="005951EE" w:rsidP="0064261C">
            <w:pPr>
              <w:pStyle w:val="CellBody"/>
              <w:jc w:val="left"/>
              <w:rPr>
                <w:rFonts w:ascii="Arial" w:hAnsi="Arial" w:cs="Arial"/>
                <w:sz w:val="20"/>
                <w:szCs w:val="20"/>
              </w:rPr>
            </w:pPr>
          </w:p>
        </w:tc>
        <w:tc>
          <w:tcPr>
            <w:tcW w:w="2823" w:type="dxa"/>
          </w:tcPr>
          <w:p w14:paraId="390E583C" w14:textId="77777777" w:rsidR="005951EE" w:rsidRPr="00BD64CE" w:rsidRDefault="005951EE" w:rsidP="0064261C">
            <w:pPr>
              <w:pStyle w:val="CellBody"/>
              <w:jc w:val="left"/>
              <w:rPr>
                <w:rFonts w:ascii="Arial" w:hAnsi="Arial" w:cs="Arial"/>
                <w:sz w:val="20"/>
                <w:szCs w:val="20"/>
              </w:rPr>
            </w:pPr>
          </w:p>
        </w:tc>
      </w:tr>
      <w:tr w:rsidR="005951EE" w:rsidRPr="00BD64CE" w14:paraId="1F4CD4B7" w14:textId="77777777" w:rsidTr="0064261C">
        <w:tc>
          <w:tcPr>
            <w:tcW w:w="3369" w:type="dxa"/>
          </w:tcPr>
          <w:p w14:paraId="39004B7E"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CHW flow temperature control</w:t>
            </w:r>
          </w:p>
        </w:tc>
        <w:tc>
          <w:tcPr>
            <w:tcW w:w="2835" w:type="dxa"/>
          </w:tcPr>
          <w:p w14:paraId="5B5D0480" w14:textId="77777777" w:rsidR="005951EE" w:rsidRPr="00BD64CE" w:rsidRDefault="005951EE" w:rsidP="0064261C">
            <w:pPr>
              <w:pStyle w:val="CellBody"/>
              <w:jc w:val="left"/>
              <w:rPr>
                <w:rFonts w:ascii="Arial" w:hAnsi="Arial" w:cs="Arial"/>
                <w:sz w:val="20"/>
                <w:szCs w:val="20"/>
              </w:rPr>
            </w:pPr>
          </w:p>
        </w:tc>
        <w:tc>
          <w:tcPr>
            <w:tcW w:w="2823" w:type="dxa"/>
          </w:tcPr>
          <w:p w14:paraId="1A8299A3" w14:textId="77777777" w:rsidR="005951EE" w:rsidRPr="00BD64CE" w:rsidRDefault="005951EE" w:rsidP="0064261C">
            <w:pPr>
              <w:pStyle w:val="CellBody"/>
              <w:jc w:val="left"/>
              <w:rPr>
                <w:rFonts w:ascii="Arial" w:hAnsi="Arial" w:cs="Arial"/>
                <w:sz w:val="20"/>
                <w:szCs w:val="20"/>
              </w:rPr>
            </w:pPr>
          </w:p>
        </w:tc>
      </w:tr>
      <w:tr w:rsidR="005951EE" w:rsidRPr="00BD64CE" w14:paraId="69CB25F7" w14:textId="77777777" w:rsidTr="0064261C">
        <w:tc>
          <w:tcPr>
            <w:tcW w:w="3369" w:type="dxa"/>
          </w:tcPr>
          <w:p w14:paraId="6189236E"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Chiller sequencing and staging control</w:t>
            </w:r>
          </w:p>
        </w:tc>
        <w:tc>
          <w:tcPr>
            <w:tcW w:w="2835" w:type="dxa"/>
          </w:tcPr>
          <w:p w14:paraId="65212094" w14:textId="77777777" w:rsidR="005951EE" w:rsidRPr="00BD64CE" w:rsidRDefault="005951EE" w:rsidP="0064261C">
            <w:pPr>
              <w:pStyle w:val="CellBody"/>
              <w:jc w:val="left"/>
              <w:rPr>
                <w:rFonts w:ascii="Arial" w:hAnsi="Arial" w:cs="Arial"/>
                <w:sz w:val="20"/>
                <w:szCs w:val="20"/>
              </w:rPr>
            </w:pPr>
          </w:p>
        </w:tc>
        <w:tc>
          <w:tcPr>
            <w:tcW w:w="2823" w:type="dxa"/>
          </w:tcPr>
          <w:p w14:paraId="42EBC401" w14:textId="77777777" w:rsidR="005951EE" w:rsidRPr="00BD64CE" w:rsidRDefault="005951EE" w:rsidP="0064261C">
            <w:pPr>
              <w:pStyle w:val="CellBody"/>
              <w:jc w:val="left"/>
              <w:rPr>
                <w:rFonts w:ascii="Arial" w:hAnsi="Arial" w:cs="Arial"/>
                <w:sz w:val="20"/>
                <w:szCs w:val="20"/>
              </w:rPr>
            </w:pPr>
          </w:p>
        </w:tc>
      </w:tr>
      <w:tr w:rsidR="005951EE" w:rsidRPr="00BD64CE" w14:paraId="565B010A" w14:textId="77777777" w:rsidTr="0064261C">
        <w:tc>
          <w:tcPr>
            <w:tcW w:w="3369" w:type="dxa"/>
          </w:tcPr>
          <w:p w14:paraId="317C5923"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System distribution losses (kW)</w:t>
            </w:r>
          </w:p>
        </w:tc>
        <w:tc>
          <w:tcPr>
            <w:tcW w:w="2835" w:type="dxa"/>
          </w:tcPr>
          <w:p w14:paraId="0A74567B" w14:textId="77777777" w:rsidR="005951EE" w:rsidRPr="00BD64CE" w:rsidRDefault="005951EE" w:rsidP="0064261C">
            <w:pPr>
              <w:pStyle w:val="CellBody"/>
              <w:jc w:val="left"/>
              <w:rPr>
                <w:rFonts w:ascii="Arial" w:hAnsi="Arial" w:cs="Arial"/>
                <w:sz w:val="20"/>
                <w:szCs w:val="20"/>
              </w:rPr>
            </w:pPr>
          </w:p>
        </w:tc>
        <w:tc>
          <w:tcPr>
            <w:tcW w:w="2823" w:type="dxa"/>
          </w:tcPr>
          <w:p w14:paraId="2C265A17" w14:textId="77777777" w:rsidR="005951EE" w:rsidRPr="00BD64CE" w:rsidRDefault="005951EE" w:rsidP="0064261C">
            <w:pPr>
              <w:pStyle w:val="CellBody"/>
              <w:jc w:val="left"/>
              <w:rPr>
                <w:rFonts w:ascii="Arial" w:hAnsi="Arial" w:cs="Arial"/>
                <w:sz w:val="20"/>
                <w:szCs w:val="20"/>
              </w:rPr>
            </w:pPr>
          </w:p>
        </w:tc>
      </w:tr>
      <w:tr w:rsidR="005951EE" w:rsidRPr="00BD64CE" w14:paraId="4806CB69" w14:textId="77777777" w:rsidTr="0064261C">
        <w:tc>
          <w:tcPr>
            <w:tcW w:w="3369" w:type="dxa"/>
          </w:tcPr>
          <w:p w14:paraId="7C43D0EB"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Primary pump absorbed power (</w:t>
            </w:r>
            <w:proofErr w:type="spellStart"/>
            <w:r w:rsidRPr="006B66E3">
              <w:rPr>
                <w:rFonts w:ascii="Arial" w:hAnsi="Arial" w:cs="Arial"/>
                <w:sz w:val="20"/>
                <w:szCs w:val="20"/>
              </w:rPr>
              <w:t>kWe</w:t>
            </w:r>
            <w:proofErr w:type="spellEnd"/>
            <w:r w:rsidRPr="006B66E3">
              <w:rPr>
                <w:rFonts w:ascii="Arial" w:hAnsi="Arial" w:cs="Arial"/>
                <w:sz w:val="20"/>
                <w:szCs w:val="20"/>
              </w:rPr>
              <w:t>)</w:t>
            </w:r>
          </w:p>
        </w:tc>
        <w:tc>
          <w:tcPr>
            <w:tcW w:w="2835" w:type="dxa"/>
          </w:tcPr>
          <w:p w14:paraId="50B2C3FA" w14:textId="77777777" w:rsidR="005951EE" w:rsidRPr="00BD64CE" w:rsidRDefault="005951EE" w:rsidP="0064261C">
            <w:pPr>
              <w:pStyle w:val="CellBody"/>
              <w:jc w:val="left"/>
              <w:rPr>
                <w:rFonts w:ascii="Arial" w:hAnsi="Arial" w:cs="Arial"/>
                <w:sz w:val="20"/>
                <w:szCs w:val="20"/>
              </w:rPr>
            </w:pPr>
          </w:p>
        </w:tc>
        <w:tc>
          <w:tcPr>
            <w:tcW w:w="2823" w:type="dxa"/>
          </w:tcPr>
          <w:p w14:paraId="75152A5B" w14:textId="77777777" w:rsidR="005951EE" w:rsidRPr="00BD64CE" w:rsidRDefault="005951EE" w:rsidP="0064261C">
            <w:pPr>
              <w:pStyle w:val="CellBody"/>
              <w:jc w:val="left"/>
              <w:rPr>
                <w:rFonts w:ascii="Arial" w:hAnsi="Arial" w:cs="Arial"/>
                <w:sz w:val="20"/>
                <w:szCs w:val="20"/>
              </w:rPr>
            </w:pPr>
          </w:p>
        </w:tc>
      </w:tr>
      <w:tr w:rsidR="005951EE" w:rsidRPr="00BD64CE" w14:paraId="5DE9D17F" w14:textId="77777777" w:rsidTr="0064261C">
        <w:tc>
          <w:tcPr>
            <w:tcW w:w="3369" w:type="dxa"/>
          </w:tcPr>
          <w:p w14:paraId="47B659C7"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Primary pump control</w:t>
            </w:r>
          </w:p>
        </w:tc>
        <w:tc>
          <w:tcPr>
            <w:tcW w:w="2835" w:type="dxa"/>
          </w:tcPr>
          <w:p w14:paraId="399F10F1" w14:textId="77777777" w:rsidR="005951EE" w:rsidRPr="00BD64CE" w:rsidRDefault="005951EE" w:rsidP="0064261C">
            <w:pPr>
              <w:pStyle w:val="CellBody"/>
              <w:jc w:val="left"/>
              <w:rPr>
                <w:rFonts w:ascii="Arial" w:hAnsi="Arial" w:cs="Arial"/>
                <w:sz w:val="20"/>
                <w:szCs w:val="20"/>
              </w:rPr>
            </w:pPr>
          </w:p>
        </w:tc>
        <w:tc>
          <w:tcPr>
            <w:tcW w:w="2823" w:type="dxa"/>
          </w:tcPr>
          <w:p w14:paraId="2659CBBD" w14:textId="77777777" w:rsidR="005951EE" w:rsidRPr="00BD64CE" w:rsidRDefault="005951EE" w:rsidP="0064261C">
            <w:pPr>
              <w:pStyle w:val="CellBody"/>
              <w:jc w:val="left"/>
              <w:rPr>
                <w:rFonts w:ascii="Arial" w:hAnsi="Arial" w:cs="Arial"/>
                <w:sz w:val="20"/>
                <w:szCs w:val="20"/>
              </w:rPr>
            </w:pPr>
          </w:p>
        </w:tc>
      </w:tr>
      <w:tr w:rsidR="005951EE" w:rsidRPr="00BD64CE" w14:paraId="1E0FE4E7" w14:textId="77777777" w:rsidTr="0064261C">
        <w:tc>
          <w:tcPr>
            <w:tcW w:w="3369" w:type="dxa"/>
          </w:tcPr>
          <w:p w14:paraId="6E16EC0C"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Primary pump minimum flow (if variable flow) (%)</w:t>
            </w:r>
          </w:p>
        </w:tc>
        <w:tc>
          <w:tcPr>
            <w:tcW w:w="2835" w:type="dxa"/>
          </w:tcPr>
          <w:p w14:paraId="006A6C51" w14:textId="77777777" w:rsidR="005951EE" w:rsidRPr="00BD64CE" w:rsidRDefault="005951EE" w:rsidP="0064261C">
            <w:pPr>
              <w:pStyle w:val="CellBody"/>
              <w:jc w:val="left"/>
              <w:rPr>
                <w:rFonts w:ascii="Arial" w:hAnsi="Arial" w:cs="Arial"/>
                <w:sz w:val="20"/>
                <w:szCs w:val="20"/>
              </w:rPr>
            </w:pPr>
          </w:p>
        </w:tc>
        <w:tc>
          <w:tcPr>
            <w:tcW w:w="2823" w:type="dxa"/>
          </w:tcPr>
          <w:p w14:paraId="0DCA1EE5" w14:textId="77777777" w:rsidR="005951EE" w:rsidRPr="00BD64CE" w:rsidRDefault="005951EE" w:rsidP="0064261C">
            <w:pPr>
              <w:pStyle w:val="CellBody"/>
              <w:jc w:val="left"/>
              <w:rPr>
                <w:rFonts w:ascii="Arial" w:hAnsi="Arial" w:cs="Arial"/>
                <w:sz w:val="20"/>
                <w:szCs w:val="20"/>
              </w:rPr>
            </w:pPr>
          </w:p>
        </w:tc>
      </w:tr>
      <w:tr w:rsidR="005951EE" w:rsidRPr="00BD64CE" w14:paraId="017D9116" w14:textId="77777777" w:rsidTr="0064261C">
        <w:tc>
          <w:tcPr>
            <w:tcW w:w="3369" w:type="dxa"/>
          </w:tcPr>
          <w:p w14:paraId="62CD2940"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Secondary pump number and absorbed power (</w:t>
            </w:r>
            <w:proofErr w:type="spellStart"/>
            <w:r w:rsidRPr="006B66E3">
              <w:rPr>
                <w:rFonts w:ascii="Arial" w:hAnsi="Arial" w:cs="Arial"/>
                <w:sz w:val="20"/>
                <w:szCs w:val="20"/>
              </w:rPr>
              <w:t>kWe</w:t>
            </w:r>
            <w:proofErr w:type="spellEnd"/>
            <w:r w:rsidRPr="006B66E3">
              <w:rPr>
                <w:rFonts w:ascii="Arial" w:hAnsi="Arial" w:cs="Arial"/>
                <w:sz w:val="20"/>
                <w:szCs w:val="20"/>
              </w:rPr>
              <w:t>)</w:t>
            </w:r>
          </w:p>
        </w:tc>
        <w:tc>
          <w:tcPr>
            <w:tcW w:w="2835" w:type="dxa"/>
          </w:tcPr>
          <w:p w14:paraId="73B46EB3" w14:textId="77777777" w:rsidR="005951EE" w:rsidRPr="00BD64CE" w:rsidRDefault="005951EE" w:rsidP="0064261C">
            <w:pPr>
              <w:pStyle w:val="CellBody"/>
              <w:jc w:val="left"/>
              <w:rPr>
                <w:rFonts w:ascii="Arial" w:hAnsi="Arial" w:cs="Arial"/>
                <w:sz w:val="20"/>
                <w:szCs w:val="20"/>
              </w:rPr>
            </w:pPr>
          </w:p>
        </w:tc>
        <w:tc>
          <w:tcPr>
            <w:tcW w:w="2823" w:type="dxa"/>
          </w:tcPr>
          <w:p w14:paraId="6C07C781" w14:textId="77777777" w:rsidR="005951EE" w:rsidRPr="00BD64CE" w:rsidRDefault="005951EE" w:rsidP="0064261C">
            <w:pPr>
              <w:pStyle w:val="CellBody"/>
              <w:jc w:val="left"/>
              <w:rPr>
                <w:rFonts w:ascii="Arial" w:hAnsi="Arial" w:cs="Arial"/>
                <w:sz w:val="20"/>
                <w:szCs w:val="20"/>
              </w:rPr>
            </w:pPr>
          </w:p>
        </w:tc>
      </w:tr>
      <w:tr w:rsidR="005951EE" w:rsidRPr="00BD64CE" w14:paraId="5D46AE31" w14:textId="77777777" w:rsidTr="0064261C">
        <w:tc>
          <w:tcPr>
            <w:tcW w:w="3369" w:type="dxa"/>
          </w:tcPr>
          <w:p w14:paraId="493397CA"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Secondary pump control</w:t>
            </w:r>
          </w:p>
        </w:tc>
        <w:tc>
          <w:tcPr>
            <w:tcW w:w="2835" w:type="dxa"/>
          </w:tcPr>
          <w:p w14:paraId="5B52ECF6" w14:textId="77777777" w:rsidR="005951EE" w:rsidRPr="00BD64CE" w:rsidRDefault="005951EE" w:rsidP="0064261C">
            <w:pPr>
              <w:pStyle w:val="CellBody"/>
              <w:jc w:val="left"/>
              <w:rPr>
                <w:rFonts w:ascii="Arial" w:hAnsi="Arial" w:cs="Arial"/>
                <w:sz w:val="20"/>
                <w:szCs w:val="20"/>
              </w:rPr>
            </w:pPr>
          </w:p>
        </w:tc>
        <w:tc>
          <w:tcPr>
            <w:tcW w:w="2823" w:type="dxa"/>
          </w:tcPr>
          <w:p w14:paraId="175970BD" w14:textId="77777777" w:rsidR="005951EE" w:rsidRPr="00BD64CE" w:rsidRDefault="005951EE" w:rsidP="0064261C">
            <w:pPr>
              <w:pStyle w:val="CellBody"/>
              <w:jc w:val="left"/>
              <w:rPr>
                <w:rFonts w:ascii="Arial" w:hAnsi="Arial" w:cs="Arial"/>
                <w:sz w:val="20"/>
                <w:szCs w:val="20"/>
              </w:rPr>
            </w:pPr>
          </w:p>
        </w:tc>
      </w:tr>
      <w:tr w:rsidR="005951EE" w:rsidRPr="00BD64CE" w14:paraId="19A0C908" w14:textId="77777777" w:rsidTr="0064261C">
        <w:tc>
          <w:tcPr>
            <w:tcW w:w="3369" w:type="dxa"/>
          </w:tcPr>
          <w:p w14:paraId="7B957C18"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CCW heat rejection type</w:t>
            </w:r>
          </w:p>
        </w:tc>
        <w:tc>
          <w:tcPr>
            <w:tcW w:w="2835" w:type="dxa"/>
          </w:tcPr>
          <w:p w14:paraId="30C68CF2" w14:textId="77777777" w:rsidR="005951EE" w:rsidRPr="00BD64CE" w:rsidRDefault="005951EE" w:rsidP="0064261C">
            <w:pPr>
              <w:pStyle w:val="CellBody"/>
              <w:jc w:val="left"/>
              <w:rPr>
                <w:rFonts w:ascii="Arial" w:hAnsi="Arial" w:cs="Arial"/>
                <w:sz w:val="20"/>
                <w:szCs w:val="20"/>
              </w:rPr>
            </w:pPr>
          </w:p>
        </w:tc>
        <w:tc>
          <w:tcPr>
            <w:tcW w:w="2823" w:type="dxa"/>
          </w:tcPr>
          <w:p w14:paraId="4C19ECDD" w14:textId="77777777" w:rsidR="005951EE" w:rsidRPr="00BD64CE" w:rsidRDefault="005951EE" w:rsidP="0064261C">
            <w:pPr>
              <w:pStyle w:val="CellBody"/>
              <w:jc w:val="left"/>
              <w:rPr>
                <w:rFonts w:ascii="Arial" w:hAnsi="Arial" w:cs="Arial"/>
                <w:sz w:val="20"/>
                <w:szCs w:val="20"/>
              </w:rPr>
            </w:pPr>
          </w:p>
        </w:tc>
      </w:tr>
      <w:tr w:rsidR="005951EE" w:rsidRPr="00BD64CE" w14:paraId="024AF4C7" w14:textId="77777777" w:rsidTr="0064261C">
        <w:tc>
          <w:tcPr>
            <w:tcW w:w="3369" w:type="dxa"/>
          </w:tcPr>
          <w:p w14:paraId="484CFD37"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CCW heat rejection capacity (kW)</w:t>
            </w:r>
          </w:p>
        </w:tc>
        <w:tc>
          <w:tcPr>
            <w:tcW w:w="2835" w:type="dxa"/>
          </w:tcPr>
          <w:p w14:paraId="4C9B017E" w14:textId="77777777" w:rsidR="005951EE" w:rsidRPr="00BD64CE" w:rsidRDefault="005951EE" w:rsidP="0064261C">
            <w:pPr>
              <w:pStyle w:val="CellBody"/>
              <w:jc w:val="left"/>
              <w:rPr>
                <w:rFonts w:ascii="Arial" w:hAnsi="Arial" w:cs="Arial"/>
                <w:sz w:val="20"/>
                <w:szCs w:val="20"/>
              </w:rPr>
            </w:pPr>
          </w:p>
        </w:tc>
        <w:tc>
          <w:tcPr>
            <w:tcW w:w="2823" w:type="dxa"/>
          </w:tcPr>
          <w:p w14:paraId="719528CB" w14:textId="77777777" w:rsidR="005951EE" w:rsidRPr="00BD64CE" w:rsidRDefault="005951EE" w:rsidP="0064261C">
            <w:pPr>
              <w:pStyle w:val="CellBody"/>
              <w:jc w:val="left"/>
              <w:rPr>
                <w:rFonts w:ascii="Arial" w:hAnsi="Arial" w:cs="Arial"/>
                <w:sz w:val="20"/>
                <w:szCs w:val="20"/>
              </w:rPr>
            </w:pPr>
          </w:p>
        </w:tc>
      </w:tr>
      <w:tr w:rsidR="005951EE" w:rsidRPr="00BD64CE" w14:paraId="3A8096D9" w14:textId="77777777" w:rsidTr="0064261C">
        <w:tc>
          <w:tcPr>
            <w:tcW w:w="3369" w:type="dxa"/>
          </w:tcPr>
          <w:p w14:paraId="109D21AE"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Fan absorbed power (</w:t>
            </w:r>
            <w:proofErr w:type="spellStart"/>
            <w:r w:rsidRPr="006B66E3">
              <w:rPr>
                <w:rFonts w:ascii="Arial" w:hAnsi="Arial" w:cs="Arial"/>
                <w:sz w:val="20"/>
                <w:szCs w:val="20"/>
              </w:rPr>
              <w:t>kWe</w:t>
            </w:r>
            <w:proofErr w:type="spellEnd"/>
            <w:r w:rsidRPr="006B66E3">
              <w:rPr>
                <w:rFonts w:ascii="Arial" w:hAnsi="Arial" w:cs="Arial"/>
                <w:sz w:val="20"/>
                <w:szCs w:val="20"/>
              </w:rPr>
              <w:t>)</w:t>
            </w:r>
          </w:p>
        </w:tc>
        <w:tc>
          <w:tcPr>
            <w:tcW w:w="2835" w:type="dxa"/>
          </w:tcPr>
          <w:p w14:paraId="7721CA34" w14:textId="77777777" w:rsidR="005951EE" w:rsidRPr="00BD64CE" w:rsidRDefault="005951EE" w:rsidP="0064261C">
            <w:pPr>
              <w:pStyle w:val="CellBody"/>
              <w:jc w:val="left"/>
              <w:rPr>
                <w:rFonts w:ascii="Arial" w:hAnsi="Arial" w:cs="Arial"/>
                <w:sz w:val="20"/>
                <w:szCs w:val="20"/>
              </w:rPr>
            </w:pPr>
          </w:p>
        </w:tc>
        <w:tc>
          <w:tcPr>
            <w:tcW w:w="2823" w:type="dxa"/>
          </w:tcPr>
          <w:p w14:paraId="6657345C" w14:textId="77777777" w:rsidR="005951EE" w:rsidRPr="00BD64CE" w:rsidRDefault="005951EE" w:rsidP="0064261C">
            <w:pPr>
              <w:pStyle w:val="CellBody"/>
              <w:jc w:val="left"/>
              <w:rPr>
                <w:rFonts w:ascii="Arial" w:hAnsi="Arial" w:cs="Arial"/>
                <w:sz w:val="20"/>
                <w:szCs w:val="20"/>
              </w:rPr>
            </w:pPr>
          </w:p>
        </w:tc>
      </w:tr>
      <w:tr w:rsidR="005951EE" w:rsidRPr="00BD64CE" w14:paraId="4E408E18" w14:textId="77777777" w:rsidTr="0064261C">
        <w:tc>
          <w:tcPr>
            <w:tcW w:w="3369" w:type="dxa"/>
          </w:tcPr>
          <w:p w14:paraId="7227CC1C"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Leaving CCW temperature set point (°C)</w:t>
            </w:r>
          </w:p>
        </w:tc>
        <w:tc>
          <w:tcPr>
            <w:tcW w:w="2835" w:type="dxa"/>
          </w:tcPr>
          <w:p w14:paraId="7BCE40BC" w14:textId="77777777" w:rsidR="005951EE" w:rsidRPr="00BD64CE" w:rsidRDefault="005951EE" w:rsidP="0064261C">
            <w:pPr>
              <w:pStyle w:val="CellBody"/>
              <w:jc w:val="left"/>
              <w:rPr>
                <w:rFonts w:ascii="Arial" w:hAnsi="Arial" w:cs="Arial"/>
                <w:sz w:val="20"/>
                <w:szCs w:val="20"/>
              </w:rPr>
            </w:pPr>
          </w:p>
        </w:tc>
        <w:tc>
          <w:tcPr>
            <w:tcW w:w="2823" w:type="dxa"/>
          </w:tcPr>
          <w:p w14:paraId="32966229" w14:textId="77777777" w:rsidR="005951EE" w:rsidRPr="00BD64CE" w:rsidRDefault="005951EE" w:rsidP="0064261C">
            <w:pPr>
              <w:pStyle w:val="CellBody"/>
              <w:jc w:val="left"/>
              <w:rPr>
                <w:rFonts w:ascii="Arial" w:hAnsi="Arial" w:cs="Arial"/>
                <w:sz w:val="20"/>
                <w:szCs w:val="20"/>
              </w:rPr>
            </w:pPr>
          </w:p>
        </w:tc>
      </w:tr>
      <w:tr w:rsidR="005951EE" w:rsidRPr="00BD64CE" w14:paraId="68CD2DEF" w14:textId="77777777" w:rsidTr="0064261C">
        <w:tc>
          <w:tcPr>
            <w:tcW w:w="3369" w:type="dxa"/>
          </w:tcPr>
          <w:p w14:paraId="1D980856"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Fan speed control</w:t>
            </w:r>
          </w:p>
        </w:tc>
        <w:tc>
          <w:tcPr>
            <w:tcW w:w="2835" w:type="dxa"/>
          </w:tcPr>
          <w:p w14:paraId="6C848802" w14:textId="77777777" w:rsidR="005951EE" w:rsidRPr="00BD64CE" w:rsidRDefault="005951EE" w:rsidP="0064261C">
            <w:pPr>
              <w:pStyle w:val="CellBody"/>
              <w:jc w:val="left"/>
              <w:rPr>
                <w:rFonts w:ascii="Arial" w:hAnsi="Arial" w:cs="Arial"/>
                <w:sz w:val="20"/>
                <w:szCs w:val="20"/>
              </w:rPr>
            </w:pPr>
          </w:p>
        </w:tc>
        <w:tc>
          <w:tcPr>
            <w:tcW w:w="2823" w:type="dxa"/>
          </w:tcPr>
          <w:p w14:paraId="33629A7B" w14:textId="77777777" w:rsidR="005951EE" w:rsidRPr="00BD64CE" w:rsidRDefault="005951EE" w:rsidP="0064261C">
            <w:pPr>
              <w:pStyle w:val="CellBody"/>
              <w:jc w:val="left"/>
              <w:rPr>
                <w:rFonts w:ascii="Arial" w:hAnsi="Arial" w:cs="Arial"/>
                <w:sz w:val="20"/>
                <w:szCs w:val="20"/>
              </w:rPr>
            </w:pPr>
          </w:p>
        </w:tc>
      </w:tr>
      <w:tr w:rsidR="005951EE" w:rsidRPr="00BD64CE" w14:paraId="0C9FAA1C" w14:textId="77777777" w:rsidTr="0064261C">
        <w:tc>
          <w:tcPr>
            <w:tcW w:w="3369" w:type="dxa"/>
          </w:tcPr>
          <w:p w14:paraId="22680E15"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Heat rejection equipment drift loss (%)</w:t>
            </w:r>
          </w:p>
        </w:tc>
        <w:tc>
          <w:tcPr>
            <w:tcW w:w="2835" w:type="dxa"/>
          </w:tcPr>
          <w:p w14:paraId="0CF0F075" w14:textId="77777777" w:rsidR="005951EE" w:rsidRPr="00BD64CE" w:rsidRDefault="005951EE" w:rsidP="0064261C">
            <w:pPr>
              <w:pStyle w:val="CellBody"/>
              <w:jc w:val="left"/>
              <w:rPr>
                <w:rFonts w:ascii="Arial" w:hAnsi="Arial" w:cs="Arial"/>
                <w:sz w:val="20"/>
                <w:szCs w:val="20"/>
              </w:rPr>
            </w:pPr>
          </w:p>
        </w:tc>
        <w:tc>
          <w:tcPr>
            <w:tcW w:w="2823" w:type="dxa"/>
          </w:tcPr>
          <w:p w14:paraId="12456E28" w14:textId="77777777" w:rsidR="005951EE" w:rsidRPr="00BD64CE" w:rsidRDefault="005951EE" w:rsidP="0064261C">
            <w:pPr>
              <w:pStyle w:val="CellBody"/>
              <w:jc w:val="left"/>
              <w:rPr>
                <w:rFonts w:ascii="Arial" w:hAnsi="Arial" w:cs="Arial"/>
                <w:sz w:val="20"/>
                <w:szCs w:val="20"/>
              </w:rPr>
            </w:pPr>
          </w:p>
        </w:tc>
      </w:tr>
      <w:tr w:rsidR="005951EE" w:rsidRPr="00BD64CE" w14:paraId="161CD4AA" w14:textId="77777777" w:rsidTr="0064261C">
        <w:tc>
          <w:tcPr>
            <w:tcW w:w="3369" w:type="dxa"/>
          </w:tcPr>
          <w:p w14:paraId="644DA2C6" w14:textId="77777777" w:rsidR="005951EE" w:rsidRPr="006B66E3" w:rsidRDefault="00957CAB" w:rsidP="0064261C">
            <w:pPr>
              <w:pStyle w:val="CellBody"/>
              <w:jc w:val="left"/>
              <w:rPr>
                <w:rFonts w:ascii="Arial" w:hAnsi="Arial" w:cs="Arial"/>
                <w:sz w:val="20"/>
                <w:szCs w:val="20"/>
              </w:rPr>
            </w:pPr>
            <w:r w:rsidRPr="006B66E3">
              <w:rPr>
                <w:rFonts w:ascii="Arial" w:hAnsi="Arial" w:cs="Arial"/>
                <w:sz w:val="20"/>
                <w:szCs w:val="20"/>
              </w:rPr>
              <w:t>Heat rejection equipment cycles of concentration</w:t>
            </w:r>
          </w:p>
        </w:tc>
        <w:tc>
          <w:tcPr>
            <w:tcW w:w="2835" w:type="dxa"/>
          </w:tcPr>
          <w:p w14:paraId="116A8563" w14:textId="77777777" w:rsidR="005951EE" w:rsidRPr="00BD64CE" w:rsidRDefault="005951EE" w:rsidP="0064261C">
            <w:pPr>
              <w:pStyle w:val="CellBody"/>
              <w:jc w:val="left"/>
              <w:rPr>
                <w:rFonts w:ascii="Arial" w:hAnsi="Arial" w:cs="Arial"/>
                <w:sz w:val="20"/>
                <w:szCs w:val="20"/>
              </w:rPr>
            </w:pPr>
          </w:p>
        </w:tc>
        <w:tc>
          <w:tcPr>
            <w:tcW w:w="2823" w:type="dxa"/>
          </w:tcPr>
          <w:p w14:paraId="3E8BD951" w14:textId="77777777" w:rsidR="005951EE" w:rsidRPr="00BD64CE" w:rsidRDefault="005951EE" w:rsidP="0064261C">
            <w:pPr>
              <w:pStyle w:val="CellBody"/>
              <w:jc w:val="left"/>
              <w:rPr>
                <w:rFonts w:ascii="Arial" w:hAnsi="Arial" w:cs="Arial"/>
                <w:sz w:val="20"/>
                <w:szCs w:val="20"/>
              </w:rPr>
            </w:pPr>
          </w:p>
        </w:tc>
      </w:tr>
    </w:tbl>
    <w:p w14:paraId="6B17483C" w14:textId="77777777" w:rsidR="005F6214" w:rsidRPr="006B66E3" w:rsidRDefault="004841F0">
      <w:pPr>
        <w:rPr>
          <w:i/>
          <w:szCs w:val="20"/>
        </w:rPr>
      </w:pPr>
      <w:r w:rsidRPr="006B66E3">
        <w:rPr>
          <w:i/>
          <w:szCs w:val="20"/>
        </w:rPr>
        <w:t>Note that chiller part-load performance should be stated in terms of net part-load value (NPLV), calculated at the design operating conditions, not integrated part-load value (IPLV), and calculated at the reference operating conditions.</w:t>
      </w:r>
    </w:p>
    <w:p w14:paraId="773B14C3" w14:textId="77777777" w:rsidR="005F6214" w:rsidRPr="00710E6D" w:rsidRDefault="005F6214" w:rsidP="005F6214">
      <w:pPr>
        <w:pStyle w:val="Bluetext"/>
        <w:spacing w:before="240" w:after="240"/>
        <w:rPr>
          <w:color w:val="auto"/>
          <w:lang w:val="en-US"/>
        </w:rPr>
      </w:pPr>
      <w:r w:rsidRPr="00710E6D">
        <w:rPr>
          <w:color w:val="auto"/>
          <w:lang w:val="en-US"/>
        </w:rPr>
        <w:lastRenderedPageBreak/>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29BE34BA" w14:textId="77777777" w:rsidTr="000B100D">
        <w:tc>
          <w:tcPr>
            <w:tcW w:w="6912" w:type="dxa"/>
            <w:shd w:val="clear" w:color="auto" w:fill="DBE5F1" w:themeFill="accent1" w:themeFillTint="33"/>
          </w:tcPr>
          <w:p w14:paraId="30987D7E"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65131FF7"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57DC34FF" w14:textId="77777777" w:rsidTr="000B100D">
        <w:tc>
          <w:tcPr>
            <w:tcW w:w="6912" w:type="dxa"/>
          </w:tcPr>
          <w:p w14:paraId="00F98FED" w14:textId="77777777" w:rsidR="005F6214" w:rsidRPr="00710E6D" w:rsidRDefault="005F6214" w:rsidP="000B100D">
            <w:pPr>
              <w:pStyle w:val="Bluetext"/>
              <w:rPr>
                <w:color w:val="auto"/>
              </w:rPr>
            </w:pPr>
            <w:r w:rsidRPr="00710E6D">
              <w:rPr>
                <w:color w:val="auto"/>
              </w:rPr>
              <w:t>[####]</w:t>
            </w:r>
          </w:p>
        </w:tc>
        <w:tc>
          <w:tcPr>
            <w:tcW w:w="2331" w:type="dxa"/>
          </w:tcPr>
          <w:p w14:paraId="01132E19" w14:textId="77777777" w:rsidR="005F6214" w:rsidRPr="00710E6D" w:rsidRDefault="005F6214" w:rsidP="000B100D">
            <w:pPr>
              <w:pStyle w:val="Bluetext"/>
              <w:jc w:val="center"/>
              <w:rPr>
                <w:color w:val="8064A2"/>
              </w:rPr>
            </w:pPr>
            <w:r w:rsidRPr="00710E6D">
              <w:rPr>
                <w:color w:val="8064A2"/>
              </w:rPr>
              <w:t>[####]</w:t>
            </w:r>
          </w:p>
        </w:tc>
      </w:tr>
      <w:tr w:rsidR="005F6214" w:rsidRPr="00710E6D" w14:paraId="6E4A35E8" w14:textId="77777777" w:rsidTr="000B100D">
        <w:tc>
          <w:tcPr>
            <w:tcW w:w="6912" w:type="dxa"/>
          </w:tcPr>
          <w:p w14:paraId="35E9FDA7" w14:textId="77777777" w:rsidR="005F6214" w:rsidRPr="00710E6D" w:rsidRDefault="005F6214" w:rsidP="000B100D">
            <w:pPr>
              <w:pStyle w:val="Bluetext"/>
              <w:rPr>
                <w:color w:val="auto"/>
              </w:rPr>
            </w:pPr>
            <w:r w:rsidRPr="00710E6D">
              <w:rPr>
                <w:color w:val="auto"/>
              </w:rPr>
              <w:t>[####]</w:t>
            </w:r>
          </w:p>
        </w:tc>
        <w:tc>
          <w:tcPr>
            <w:tcW w:w="2331" w:type="dxa"/>
          </w:tcPr>
          <w:p w14:paraId="6CB4C72F" w14:textId="77777777" w:rsidR="005F6214" w:rsidRPr="00710E6D" w:rsidRDefault="005F6214" w:rsidP="000B100D">
            <w:pPr>
              <w:pStyle w:val="Bluetext"/>
              <w:jc w:val="center"/>
              <w:rPr>
                <w:color w:val="auto"/>
              </w:rPr>
            </w:pPr>
            <w:r w:rsidRPr="00710E6D">
              <w:rPr>
                <w:color w:val="8064A2"/>
              </w:rPr>
              <w:t>[####]</w:t>
            </w:r>
          </w:p>
        </w:tc>
      </w:tr>
    </w:tbl>
    <w:p w14:paraId="3002EB69" w14:textId="77777777" w:rsidR="00343EBC" w:rsidRDefault="00343EBC"/>
    <w:tbl>
      <w:tblPr>
        <w:tblStyle w:val="Style1"/>
        <w:tblW w:w="0" w:type="auto"/>
        <w:tblLook w:val="04A0" w:firstRow="1" w:lastRow="0" w:firstColumn="1" w:lastColumn="0" w:noHBand="0" w:noVBand="1"/>
      </w:tblPr>
      <w:tblGrid>
        <w:gridCol w:w="3019"/>
        <w:gridCol w:w="3003"/>
        <w:gridCol w:w="3005"/>
      </w:tblGrid>
      <w:tr w:rsidR="00F82786" w:rsidRPr="00BD64CE" w14:paraId="5F0F5527" w14:textId="77777777" w:rsidTr="000B100D">
        <w:tc>
          <w:tcPr>
            <w:tcW w:w="9243" w:type="dxa"/>
            <w:gridSpan w:val="3"/>
          </w:tcPr>
          <w:p w14:paraId="7B0DE4CC" w14:textId="77777777" w:rsidR="00F82786" w:rsidRPr="00F82786" w:rsidRDefault="00F82786" w:rsidP="00F82786">
            <w:pPr>
              <w:rPr>
                <w:b/>
                <w:szCs w:val="20"/>
              </w:rPr>
            </w:pPr>
            <w:r w:rsidRPr="00F82786">
              <w:rPr>
                <w:b/>
              </w:rPr>
              <w:t>Heating plant parameters</w:t>
            </w:r>
          </w:p>
        </w:tc>
      </w:tr>
      <w:tr w:rsidR="005951EE" w:rsidRPr="00BD64CE" w14:paraId="78C8FEEA" w14:textId="77777777" w:rsidTr="004841F0">
        <w:tc>
          <w:tcPr>
            <w:tcW w:w="3085" w:type="dxa"/>
          </w:tcPr>
          <w:p w14:paraId="6A429A7F" w14:textId="77777777" w:rsidR="005951EE" w:rsidRPr="00F82786" w:rsidRDefault="00957CAB" w:rsidP="00F82786">
            <w:pPr>
              <w:rPr>
                <w:b/>
              </w:rPr>
            </w:pPr>
            <w:r w:rsidRPr="00F82786">
              <w:rPr>
                <w:b/>
              </w:rPr>
              <w:t>Parameter</w:t>
            </w:r>
          </w:p>
        </w:tc>
        <w:tc>
          <w:tcPr>
            <w:tcW w:w="3079" w:type="dxa"/>
          </w:tcPr>
          <w:p w14:paraId="182DF878" w14:textId="77777777" w:rsidR="005951EE" w:rsidRPr="00F82786" w:rsidRDefault="00957CAB" w:rsidP="00F82786">
            <w:pPr>
              <w:rPr>
                <w:b/>
              </w:rPr>
            </w:pPr>
            <w:r w:rsidRPr="00F82786">
              <w:rPr>
                <w:b/>
              </w:rPr>
              <w:t>Proposed Building</w:t>
            </w:r>
          </w:p>
        </w:tc>
        <w:tc>
          <w:tcPr>
            <w:tcW w:w="3079" w:type="dxa"/>
          </w:tcPr>
          <w:p w14:paraId="36A1D083" w14:textId="77777777" w:rsidR="005951EE" w:rsidRPr="00F82786" w:rsidRDefault="00957CAB" w:rsidP="00F82786">
            <w:pPr>
              <w:rPr>
                <w:b/>
              </w:rPr>
            </w:pPr>
            <w:r w:rsidRPr="00F82786">
              <w:rPr>
                <w:b/>
              </w:rPr>
              <w:t>Reference Building</w:t>
            </w:r>
          </w:p>
        </w:tc>
      </w:tr>
      <w:tr w:rsidR="005951EE" w:rsidRPr="00BD64CE" w14:paraId="3029D0C6" w14:textId="77777777" w:rsidTr="004841F0">
        <w:tc>
          <w:tcPr>
            <w:tcW w:w="3085" w:type="dxa"/>
          </w:tcPr>
          <w:p w14:paraId="51E8423B"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Heat source type</w:t>
            </w:r>
          </w:p>
        </w:tc>
        <w:tc>
          <w:tcPr>
            <w:tcW w:w="3079" w:type="dxa"/>
          </w:tcPr>
          <w:p w14:paraId="5641A893" w14:textId="77777777" w:rsidR="005951EE" w:rsidRPr="00BD64CE" w:rsidRDefault="005951EE" w:rsidP="005951EE">
            <w:pPr>
              <w:pStyle w:val="CellBody"/>
              <w:rPr>
                <w:rFonts w:ascii="Arial" w:hAnsi="Arial" w:cs="Arial"/>
                <w:sz w:val="20"/>
                <w:szCs w:val="20"/>
              </w:rPr>
            </w:pPr>
          </w:p>
        </w:tc>
        <w:tc>
          <w:tcPr>
            <w:tcW w:w="3079" w:type="dxa"/>
          </w:tcPr>
          <w:p w14:paraId="2FECF2C2" w14:textId="77777777" w:rsidR="005951EE" w:rsidRPr="00BD64CE" w:rsidRDefault="005951EE" w:rsidP="005951EE">
            <w:pPr>
              <w:pStyle w:val="CellBody"/>
              <w:rPr>
                <w:rFonts w:ascii="Arial" w:hAnsi="Arial" w:cs="Arial"/>
                <w:sz w:val="20"/>
                <w:szCs w:val="20"/>
              </w:rPr>
            </w:pPr>
          </w:p>
        </w:tc>
      </w:tr>
      <w:tr w:rsidR="005951EE" w:rsidRPr="00BD64CE" w14:paraId="67D89C85" w14:textId="77777777" w:rsidTr="004841F0">
        <w:tc>
          <w:tcPr>
            <w:tcW w:w="3085" w:type="dxa"/>
          </w:tcPr>
          <w:p w14:paraId="4F3AFCAB"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Heat source capacity (</w:t>
            </w:r>
            <w:proofErr w:type="spellStart"/>
            <w:r w:rsidRPr="00BD64CE">
              <w:rPr>
                <w:rFonts w:ascii="Arial" w:hAnsi="Arial" w:cs="Arial"/>
                <w:sz w:val="20"/>
                <w:szCs w:val="20"/>
              </w:rPr>
              <w:t>kWr</w:t>
            </w:r>
            <w:proofErr w:type="spellEnd"/>
            <w:r w:rsidRPr="00BD64CE">
              <w:rPr>
                <w:rFonts w:ascii="Arial" w:hAnsi="Arial" w:cs="Arial"/>
                <w:sz w:val="20"/>
                <w:szCs w:val="20"/>
              </w:rPr>
              <w:t>)</w:t>
            </w:r>
          </w:p>
        </w:tc>
        <w:tc>
          <w:tcPr>
            <w:tcW w:w="3079" w:type="dxa"/>
          </w:tcPr>
          <w:p w14:paraId="24FC0390" w14:textId="77777777" w:rsidR="005951EE" w:rsidRPr="00BD64CE" w:rsidRDefault="005951EE" w:rsidP="005951EE">
            <w:pPr>
              <w:pStyle w:val="CellBody"/>
              <w:rPr>
                <w:rFonts w:ascii="Arial" w:hAnsi="Arial" w:cs="Arial"/>
                <w:sz w:val="20"/>
                <w:szCs w:val="20"/>
              </w:rPr>
            </w:pPr>
          </w:p>
        </w:tc>
        <w:tc>
          <w:tcPr>
            <w:tcW w:w="3079" w:type="dxa"/>
          </w:tcPr>
          <w:p w14:paraId="7321842D" w14:textId="77777777" w:rsidR="005951EE" w:rsidRPr="00BD64CE" w:rsidRDefault="005951EE" w:rsidP="005951EE">
            <w:pPr>
              <w:pStyle w:val="CellBody"/>
              <w:rPr>
                <w:rFonts w:ascii="Arial" w:hAnsi="Arial" w:cs="Arial"/>
                <w:sz w:val="20"/>
                <w:szCs w:val="20"/>
              </w:rPr>
            </w:pPr>
          </w:p>
        </w:tc>
      </w:tr>
      <w:tr w:rsidR="005951EE" w:rsidRPr="00BD64CE" w14:paraId="4EC9C887" w14:textId="77777777" w:rsidTr="004841F0">
        <w:tc>
          <w:tcPr>
            <w:tcW w:w="3085" w:type="dxa"/>
          </w:tcPr>
          <w:p w14:paraId="7BF982FD"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Design HHW flow temperature (°C)</w:t>
            </w:r>
          </w:p>
        </w:tc>
        <w:tc>
          <w:tcPr>
            <w:tcW w:w="3079" w:type="dxa"/>
          </w:tcPr>
          <w:p w14:paraId="2E231A99" w14:textId="77777777" w:rsidR="005951EE" w:rsidRPr="00BD64CE" w:rsidRDefault="005951EE" w:rsidP="005951EE">
            <w:pPr>
              <w:pStyle w:val="CellBody"/>
              <w:rPr>
                <w:rFonts w:ascii="Arial" w:hAnsi="Arial" w:cs="Arial"/>
                <w:sz w:val="20"/>
                <w:szCs w:val="20"/>
              </w:rPr>
            </w:pPr>
          </w:p>
        </w:tc>
        <w:tc>
          <w:tcPr>
            <w:tcW w:w="3079" w:type="dxa"/>
          </w:tcPr>
          <w:p w14:paraId="13C02EA2" w14:textId="77777777" w:rsidR="005951EE" w:rsidRPr="00BD64CE" w:rsidRDefault="005951EE" w:rsidP="005951EE">
            <w:pPr>
              <w:pStyle w:val="CellBody"/>
              <w:rPr>
                <w:rFonts w:ascii="Arial" w:hAnsi="Arial" w:cs="Arial"/>
                <w:sz w:val="20"/>
                <w:szCs w:val="20"/>
              </w:rPr>
            </w:pPr>
          </w:p>
        </w:tc>
      </w:tr>
      <w:tr w:rsidR="005951EE" w:rsidRPr="00BD64CE" w14:paraId="0A5ECB8A" w14:textId="77777777" w:rsidTr="004841F0">
        <w:tc>
          <w:tcPr>
            <w:tcW w:w="3085" w:type="dxa"/>
          </w:tcPr>
          <w:p w14:paraId="2E1ECE6B"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Design HHW temperature difference (K)</w:t>
            </w:r>
          </w:p>
        </w:tc>
        <w:tc>
          <w:tcPr>
            <w:tcW w:w="3079" w:type="dxa"/>
          </w:tcPr>
          <w:p w14:paraId="6EE19D82" w14:textId="77777777" w:rsidR="005951EE" w:rsidRPr="00BD64CE" w:rsidRDefault="005951EE" w:rsidP="005951EE">
            <w:pPr>
              <w:pStyle w:val="CellBody"/>
              <w:rPr>
                <w:rFonts w:ascii="Arial" w:hAnsi="Arial" w:cs="Arial"/>
                <w:sz w:val="20"/>
                <w:szCs w:val="20"/>
              </w:rPr>
            </w:pPr>
          </w:p>
        </w:tc>
        <w:tc>
          <w:tcPr>
            <w:tcW w:w="3079" w:type="dxa"/>
          </w:tcPr>
          <w:p w14:paraId="60647EBC" w14:textId="77777777" w:rsidR="005951EE" w:rsidRPr="00BD64CE" w:rsidRDefault="005951EE" w:rsidP="005951EE">
            <w:pPr>
              <w:pStyle w:val="CellBody"/>
              <w:rPr>
                <w:rFonts w:ascii="Arial" w:hAnsi="Arial" w:cs="Arial"/>
                <w:sz w:val="20"/>
                <w:szCs w:val="20"/>
              </w:rPr>
            </w:pPr>
          </w:p>
        </w:tc>
      </w:tr>
      <w:tr w:rsidR="005951EE" w:rsidRPr="00BD64CE" w14:paraId="64B73131" w14:textId="77777777" w:rsidTr="004841F0">
        <w:tc>
          <w:tcPr>
            <w:tcW w:w="3085" w:type="dxa"/>
          </w:tcPr>
          <w:p w14:paraId="71B32D6B"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Heat source full-load performance (gross efficiency)</w:t>
            </w:r>
          </w:p>
        </w:tc>
        <w:tc>
          <w:tcPr>
            <w:tcW w:w="3079" w:type="dxa"/>
          </w:tcPr>
          <w:p w14:paraId="01E25C3C" w14:textId="77777777" w:rsidR="005951EE" w:rsidRPr="00BD64CE" w:rsidRDefault="005951EE" w:rsidP="005951EE">
            <w:pPr>
              <w:pStyle w:val="CellBody"/>
              <w:rPr>
                <w:rFonts w:ascii="Arial" w:hAnsi="Arial" w:cs="Arial"/>
                <w:sz w:val="20"/>
                <w:szCs w:val="20"/>
              </w:rPr>
            </w:pPr>
          </w:p>
        </w:tc>
        <w:tc>
          <w:tcPr>
            <w:tcW w:w="3079" w:type="dxa"/>
          </w:tcPr>
          <w:p w14:paraId="63F90EBC" w14:textId="77777777" w:rsidR="005951EE" w:rsidRPr="00BD64CE" w:rsidRDefault="005951EE" w:rsidP="005951EE">
            <w:pPr>
              <w:pStyle w:val="CellBody"/>
              <w:rPr>
                <w:rFonts w:ascii="Arial" w:hAnsi="Arial" w:cs="Arial"/>
                <w:sz w:val="20"/>
                <w:szCs w:val="20"/>
              </w:rPr>
            </w:pPr>
          </w:p>
        </w:tc>
      </w:tr>
      <w:tr w:rsidR="005951EE" w:rsidRPr="00BD64CE" w14:paraId="1F14F136" w14:textId="77777777" w:rsidTr="004841F0">
        <w:tc>
          <w:tcPr>
            <w:tcW w:w="3085" w:type="dxa"/>
          </w:tcPr>
          <w:p w14:paraId="62E70F0C"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HHW flow temperature control</w:t>
            </w:r>
          </w:p>
        </w:tc>
        <w:tc>
          <w:tcPr>
            <w:tcW w:w="3079" w:type="dxa"/>
          </w:tcPr>
          <w:p w14:paraId="55392EED" w14:textId="77777777" w:rsidR="005951EE" w:rsidRPr="00BD64CE" w:rsidRDefault="005951EE" w:rsidP="005951EE">
            <w:pPr>
              <w:pStyle w:val="CellBody"/>
              <w:rPr>
                <w:rFonts w:ascii="Arial" w:hAnsi="Arial" w:cs="Arial"/>
                <w:sz w:val="20"/>
                <w:szCs w:val="20"/>
              </w:rPr>
            </w:pPr>
          </w:p>
        </w:tc>
        <w:tc>
          <w:tcPr>
            <w:tcW w:w="3079" w:type="dxa"/>
          </w:tcPr>
          <w:p w14:paraId="0DCA25B3" w14:textId="77777777" w:rsidR="005951EE" w:rsidRPr="00BD64CE" w:rsidRDefault="005951EE" w:rsidP="005951EE">
            <w:pPr>
              <w:pStyle w:val="CellBody"/>
              <w:rPr>
                <w:rFonts w:ascii="Arial" w:hAnsi="Arial" w:cs="Arial"/>
                <w:sz w:val="20"/>
                <w:szCs w:val="20"/>
              </w:rPr>
            </w:pPr>
          </w:p>
        </w:tc>
      </w:tr>
      <w:tr w:rsidR="005951EE" w:rsidRPr="00BD64CE" w14:paraId="0BE0A67C" w14:textId="77777777" w:rsidTr="004841F0">
        <w:tc>
          <w:tcPr>
            <w:tcW w:w="3085" w:type="dxa"/>
          </w:tcPr>
          <w:p w14:paraId="01766C67"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Heat source sequencing and staging control</w:t>
            </w:r>
          </w:p>
        </w:tc>
        <w:tc>
          <w:tcPr>
            <w:tcW w:w="3079" w:type="dxa"/>
          </w:tcPr>
          <w:p w14:paraId="37295F58" w14:textId="77777777" w:rsidR="005951EE" w:rsidRPr="00BD64CE" w:rsidRDefault="005951EE" w:rsidP="005951EE">
            <w:pPr>
              <w:pStyle w:val="CellBody"/>
              <w:rPr>
                <w:rFonts w:ascii="Arial" w:hAnsi="Arial" w:cs="Arial"/>
                <w:sz w:val="20"/>
                <w:szCs w:val="20"/>
              </w:rPr>
            </w:pPr>
          </w:p>
        </w:tc>
        <w:tc>
          <w:tcPr>
            <w:tcW w:w="3079" w:type="dxa"/>
          </w:tcPr>
          <w:p w14:paraId="493B8817" w14:textId="77777777" w:rsidR="005951EE" w:rsidRPr="00BD64CE" w:rsidRDefault="005951EE" w:rsidP="005951EE">
            <w:pPr>
              <w:pStyle w:val="CellBody"/>
              <w:rPr>
                <w:rFonts w:ascii="Arial" w:hAnsi="Arial" w:cs="Arial"/>
                <w:sz w:val="20"/>
                <w:szCs w:val="20"/>
              </w:rPr>
            </w:pPr>
          </w:p>
        </w:tc>
      </w:tr>
      <w:tr w:rsidR="005951EE" w:rsidRPr="00BD64CE" w14:paraId="4D8D94FE" w14:textId="77777777" w:rsidTr="004841F0">
        <w:tc>
          <w:tcPr>
            <w:tcW w:w="3085" w:type="dxa"/>
          </w:tcPr>
          <w:p w14:paraId="445FAB81"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System distribution losses (kW)</w:t>
            </w:r>
          </w:p>
        </w:tc>
        <w:tc>
          <w:tcPr>
            <w:tcW w:w="3079" w:type="dxa"/>
          </w:tcPr>
          <w:p w14:paraId="25434024" w14:textId="77777777" w:rsidR="005951EE" w:rsidRPr="00BD64CE" w:rsidRDefault="005951EE" w:rsidP="005951EE">
            <w:pPr>
              <w:pStyle w:val="CellBody"/>
              <w:rPr>
                <w:rFonts w:ascii="Arial" w:hAnsi="Arial" w:cs="Arial"/>
                <w:sz w:val="20"/>
                <w:szCs w:val="20"/>
              </w:rPr>
            </w:pPr>
          </w:p>
        </w:tc>
        <w:tc>
          <w:tcPr>
            <w:tcW w:w="3079" w:type="dxa"/>
          </w:tcPr>
          <w:p w14:paraId="20007B79" w14:textId="77777777" w:rsidR="005951EE" w:rsidRPr="00BD64CE" w:rsidRDefault="005951EE" w:rsidP="005951EE">
            <w:pPr>
              <w:pStyle w:val="CellBody"/>
              <w:rPr>
                <w:rFonts w:ascii="Arial" w:hAnsi="Arial" w:cs="Arial"/>
                <w:sz w:val="20"/>
                <w:szCs w:val="20"/>
              </w:rPr>
            </w:pPr>
          </w:p>
        </w:tc>
      </w:tr>
      <w:tr w:rsidR="005951EE" w:rsidRPr="00BD64CE" w14:paraId="476002DE" w14:textId="77777777" w:rsidTr="004841F0">
        <w:tc>
          <w:tcPr>
            <w:tcW w:w="3085" w:type="dxa"/>
          </w:tcPr>
          <w:p w14:paraId="4B99AB6A"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System thermal inertia (kW)</w:t>
            </w:r>
          </w:p>
        </w:tc>
        <w:tc>
          <w:tcPr>
            <w:tcW w:w="3079" w:type="dxa"/>
          </w:tcPr>
          <w:p w14:paraId="6151E4DC" w14:textId="77777777" w:rsidR="005951EE" w:rsidRPr="00BD64CE" w:rsidRDefault="005951EE" w:rsidP="005951EE">
            <w:pPr>
              <w:pStyle w:val="CellBody"/>
              <w:rPr>
                <w:rFonts w:ascii="Arial" w:hAnsi="Arial" w:cs="Arial"/>
                <w:sz w:val="20"/>
                <w:szCs w:val="20"/>
              </w:rPr>
            </w:pPr>
          </w:p>
        </w:tc>
        <w:tc>
          <w:tcPr>
            <w:tcW w:w="3079" w:type="dxa"/>
          </w:tcPr>
          <w:p w14:paraId="1DC5C695" w14:textId="77777777" w:rsidR="005951EE" w:rsidRPr="00BD64CE" w:rsidRDefault="005951EE" w:rsidP="005951EE">
            <w:pPr>
              <w:pStyle w:val="CellBody"/>
              <w:rPr>
                <w:rFonts w:ascii="Arial" w:hAnsi="Arial" w:cs="Arial"/>
                <w:sz w:val="20"/>
                <w:szCs w:val="20"/>
              </w:rPr>
            </w:pPr>
          </w:p>
        </w:tc>
      </w:tr>
      <w:tr w:rsidR="005951EE" w:rsidRPr="00BD64CE" w14:paraId="1F92178E" w14:textId="77777777" w:rsidTr="004841F0">
        <w:tc>
          <w:tcPr>
            <w:tcW w:w="3085" w:type="dxa"/>
          </w:tcPr>
          <w:p w14:paraId="495AD617"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Primary pump absorbed power (</w:t>
            </w:r>
            <w:proofErr w:type="spellStart"/>
            <w:r w:rsidRPr="00BD64CE">
              <w:rPr>
                <w:rFonts w:ascii="Arial" w:hAnsi="Arial" w:cs="Arial"/>
                <w:sz w:val="20"/>
                <w:szCs w:val="20"/>
              </w:rPr>
              <w:t>kWe</w:t>
            </w:r>
            <w:proofErr w:type="spellEnd"/>
            <w:r w:rsidRPr="00BD64CE">
              <w:rPr>
                <w:rFonts w:ascii="Arial" w:hAnsi="Arial" w:cs="Arial"/>
                <w:sz w:val="20"/>
                <w:szCs w:val="20"/>
              </w:rPr>
              <w:t>)</w:t>
            </w:r>
          </w:p>
        </w:tc>
        <w:tc>
          <w:tcPr>
            <w:tcW w:w="3079" w:type="dxa"/>
          </w:tcPr>
          <w:p w14:paraId="3CD40939" w14:textId="77777777" w:rsidR="005951EE" w:rsidRPr="00BD64CE" w:rsidRDefault="005951EE" w:rsidP="005951EE">
            <w:pPr>
              <w:pStyle w:val="CellBody"/>
              <w:rPr>
                <w:rFonts w:ascii="Arial" w:hAnsi="Arial" w:cs="Arial"/>
                <w:sz w:val="20"/>
                <w:szCs w:val="20"/>
              </w:rPr>
            </w:pPr>
          </w:p>
        </w:tc>
        <w:tc>
          <w:tcPr>
            <w:tcW w:w="3079" w:type="dxa"/>
          </w:tcPr>
          <w:p w14:paraId="2D729385" w14:textId="77777777" w:rsidR="005951EE" w:rsidRPr="00BD64CE" w:rsidRDefault="005951EE" w:rsidP="005951EE">
            <w:pPr>
              <w:pStyle w:val="CellBody"/>
              <w:rPr>
                <w:rFonts w:ascii="Arial" w:hAnsi="Arial" w:cs="Arial"/>
                <w:sz w:val="20"/>
                <w:szCs w:val="20"/>
              </w:rPr>
            </w:pPr>
          </w:p>
        </w:tc>
      </w:tr>
      <w:tr w:rsidR="005951EE" w:rsidRPr="00BD64CE" w14:paraId="48BCE51F" w14:textId="77777777" w:rsidTr="004841F0">
        <w:tc>
          <w:tcPr>
            <w:tcW w:w="3085" w:type="dxa"/>
          </w:tcPr>
          <w:p w14:paraId="429E6BF1"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Secondary pump absorbed power (</w:t>
            </w:r>
            <w:proofErr w:type="spellStart"/>
            <w:r w:rsidRPr="00BD64CE">
              <w:rPr>
                <w:rFonts w:ascii="Arial" w:hAnsi="Arial" w:cs="Arial"/>
                <w:sz w:val="20"/>
                <w:szCs w:val="20"/>
              </w:rPr>
              <w:t>kWe</w:t>
            </w:r>
            <w:proofErr w:type="spellEnd"/>
            <w:r w:rsidRPr="00BD64CE">
              <w:rPr>
                <w:rFonts w:ascii="Arial" w:hAnsi="Arial" w:cs="Arial"/>
                <w:sz w:val="20"/>
                <w:szCs w:val="20"/>
              </w:rPr>
              <w:t>)</w:t>
            </w:r>
          </w:p>
        </w:tc>
        <w:tc>
          <w:tcPr>
            <w:tcW w:w="3079" w:type="dxa"/>
          </w:tcPr>
          <w:p w14:paraId="529FCFB8" w14:textId="77777777" w:rsidR="005951EE" w:rsidRPr="00BD64CE" w:rsidRDefault="005951EE" w:rsidP="005951EE">
            <w:pPr>
              <w:pStyle w:val="CellBody"/>
              <w:rPr>
                <w:rFonts w:ascii="Arial" w:hAnsi="Arial" w:cs="Arial"/>
                <w:sz w:val="20"/>
                <w:szCs w:val="20"/>
              </w:rPr>
            </w:pPr>
          </w:p>
        </w:tc>
        <w:tc>
          <w:tcPr>
            <w:tcW w:w="3079" w:type="dxa"/>
          </w:tcPr>
          <w:p w14:paraId="57F0B782" w14:textId="77777777" w:rsidR="005951EE" w:rsidRPr="00BD64CE" w:rsidRDefault="005951EE" w:rsidP="005951EE">
            <w:pPr>
              <w:pStyle w:val="CellBody"/>
              <w:rPr>
                <w:rFonts w:ascii="Arial" w:hAnsi="Arial" w:cs="Arial"/>
                <w:sz w:val="20"/>
                <w:szCs w:val="20"/>
              </w:rPr>
            </w:pPr>
          </w:p>
        </w:tc>
      </w:tr>
      <w:tr w:rsidR="005951EE" w:rsidRPr="00BD64CE" w14:paraId="635D6A56" w14:textId="77777777" w:rsidTr="004841F0">
        <w:tc>
          <w:tcPr>
            <w:tcW w:w="3085" w:type="dxa"/>
          </w:tcPr>
          <w:p w14:paraId="11AEA983"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Primary pump control</w:t>
            </w:r>
          </w:p>
        </w:tc>
        <w:tc>
          <w:tcPr>
            <w:tcW w:w="3079" w:type="dxa"/>
          </w:tcPr>
          <w:p w14:paraId="74A9B27F" w14:textId="77777777" w:rsidR="005951EE" w:rsidRPr="00BD64CE" w:rsidRDefault="005951EE" w:rsidP="005951EE">
            <w:pPr>
              <w:pStyle w:val="CellBody"/>
              <w:rPr>
                <w:rFonts w:ascii="Arial" w:hAnsi="Arial" w:cs="Arial"/>
                <w:sz w:val="20"/>
                <w:szCs w:val="20"/>
              </w:rPr>
            </w:pPr>
          </w:p>
        </w:tc>
        <w:tc>
          <w:tcPr>
            <w:tcW w:w="3079" w:type="dxa"/>
          </w:tcPr>
          <w:p w14:paraId="2D319CE9" w14:textId="77777777" w:rsidR="005951EE" w:rsidRPr="00BD64CE" w:rsidRDefault="005951EE" w:rsidP="005951EE">
            <w:pPr>
              <w:pStyle w:val="CellBody"/>
              <w:rPr>
                <w:rFonts w:ascii="Arial" w:hAnsi="Arial" w:cs="Arial"/>
                <w:sz w:val="20"/>
                <w:szCs w:val="20"/>
              </w:rPr>
            </w:pPr>
          </w:p>
        </w:tc>
      </w:tr>
      <w:tr w:rsidR="005951EE" w:rsidRPr="00BD64CE" w14:paraId="25DA0BAD" w14:textId="77777777" w:rsidTr="004841F0">
        <w:tc>
          <w:tcPr>
            <w:tcW w:w="3085" w:type="dxa"/>
          </w:tcPr>
          <w:p w14:paraId="11C56154" w14:textId="77777777" w:rsidR="005951EE" w:rsidRPr="00BD64CE" w:rsidRDefault="00957CAB" w:rsidP="000D29D4">
            <w:pPr>
              <w:pStyle w:val="CellBody"/>
              <w:jc w:val="left"/>
              <w:rPr>
                <w:rFonts w:ascii="Arial" w:hAnsi="Arial" w:cs="Arial"/>
                <w:sz w:val="20"/>
                <w:szCs w:val="20"/>
              </w:rPr>
            </w:pPr>
            <w:r w:rsidRPr="00BD64CE">
              <w:rPr>
                <w:rFonts w:ascii="Arial" w:hAnsi="Arial" w:cs="Arial"/>
                <w:sz w:val="20"/>
                <w:szCs w:val="20"/>
              </w:rPr>
              <w:t>Secondary pump control</w:t>
            </w:r>
          </w:p>
        </w:tc>
        <w:tc>
          <w:tcPr>
            <w:tcW w:w="3079" w:type="dxa"/>
          </w:tcPr>
          <w:p w14:paraId="5C337F33" w14:textId="77777777" w:rsidR="005951EE" w:rsidRPr="00BD64CE" w:rsidRDefault="005951EE" w:rsidP="005951EE">
            <w:pPr>
              <w:pStyle w:val="CellBody"/>
              <w:rPr>
                <w:rFonts w:ascii="Arial" w:hAnsi="Arial" w:cs="Arial"/>
                <w:sz w:val="20"/>
                <w:szCs w:val="20"/>
              </w:rPr>
            </w:pPr>
          </w:p>
        </w:tc>
        <w:tc>
          <w:tcPr>
            <w:tcW w:w="3079" w:type="dxa"/>
          </w:tcPr>
          <w:p w14:paraId="3EA39D65" w14:textId="77777777" w:rsidR="005951EE" w:rsidRPr="00BD64CE" w:rsidRDefault="005951EE" w:rsidP="005951EE">
            <w:pPr>
              <w:pStyle w:val="CellBody"/>
              <w:rPr>
                <w:rFonts w:ascii="Arial" w:hAnsi="Arial" w:cs="Arial"/>
                <w:sz w:val="20"/>
                <w:szCs w:val="20"/>
              </w:rPr>
            </w:pPr>
          </w:p>
        </w:tc>
      </w:tr>
    </w:tbl>
    <w:p w14:paraId="38FEB979" w14:textId="77777777" w:rsidR="005F6214" w:rsidRDefault="005F6214">
      <w:pPr>
        <w:spacing w:before="0" w:after="0" w:line="240" w:lineRule="auto"/>
      </w:pPr>
    </w:p>
    <w:p w14:paraId="1F1E37B1"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7F74623C" w14:textId="77777777" w:rsidTr="000B100D">
        <w:tc>
          <w:tcPr>
            <w:tcW w:w="6912" w:type="dxa"/>
            <w:shd w:val="clear" w:color="auto" w:fill="DBE5F1" w:themeFill="accent1" w:themeFillTint="33"/>
          </w:tcPr>
          <w:p w14:paraId="654B47E2"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141186FD"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62DF7A3F" w14:textId="77777777" w:rsidTr="000B100D">
        <w:tc>
          <w:tcPr>
            <w:tcW w:w="6912" w:type="dxa"/>
          </w:tcPr>
          <w:p w14:paraId="2EE99F32" w14:textId="77777777" w:rsidR="005F6214" w:rsidRPr="00710E6D" w:rsidRDefault="005F6214" w:rsidP="000B100D">
            <w:pPr>
              <w:pStyle w:val="Bluetext"/>
              <w:rPr>
                <w:color w:val="auto"/>
              </w:rPr>
            </w:pPr>
            <w:r w:rsidRPr="00710E6D">
              <w:rPr>
                <w:color w:val="auto"/>
              </w:rPr>
              <w:t>[####]</w:t>
            </w:r>
          </w:p>
        </w:tc>
        <w:tc>
          <w:tcPr>
            <w:tcW w:w="2331" w:type="dxa"/>
          </w:tcPr>
          <w:p w14:paraId="538CFD55" w14:textId="77777777" w:rsidR="005F6214" w:rsidRPr="00710E6D" w:rsidRDefault="005F6214" w:rsidP="000B100D">
            <w:pPr>
              <w:pStyle w:val="Bluetext"/>
              <w:jc w:val="center"/>
              <w:rPr>
                <w:color w:val="8064A2"/>
              </w:rPr>
            </w:pPr>
            <w:r w:rsidRPr="00710E6D">
              <w:rPr>
                <w:color w:val="8064A2"/>
              </w:rPr>
              <w:t>[####]</w:t>
            </w:r>
          </w:p>
        </w:tc>
      </w:tr>
      <w:tr w:rsidR="005F6214" w:rsidRPr="00710E6D" w14:paraId="54379B64" w14:textId="77777777" w:rsidTr="005F6214">
        <w:trPr>
          <w:trHeight w:val="525"/>
        </w:trPr>
        <w:tc>
          <w:tcPr>
            <w:tcW w:w="6912" w:type="dxa"/>
          </w:tcPr>
          <w:p w14:paraId="3261B0F5" w14:textId="77777777" w:rsidR="005F6214" w:rsidRPr="00710E6D" w:rsidRDefault="005F6214" w:rsidP="000B100D">
            <w:pPr>
              <w:pStyle w:val="Bluetext"/>
              <w:rPr>
                <w:color w:val="auto"/>
              </w:rPr>
            </w:pPr>
            <w:r w:rsidRPr="00710E6D">
              <w:rPr>
                <w:color w:val="auto"/>
              </w:rPr>
              <w:t>[####]</w:t>
            </w:r>
          </w:p>
        </w:tc>
        <w:tc>
          <w:tcPr>
            <w:tcW w:w="2331" w:type="dxa"/>
          </w:tcPr>
          <w:p w14:paraId="68CE7A52" w14:textId="77777777" w:rsidR="005F6214" w:rsidRPr="00710E6D" w:rsidRDefault="005F6214" w:rsidP="000B100D">
            <w:pPr>
              <w:pStyle w:val="Bluetext"/>
              <w:jc w:val="center"/>
              <w:rPr>
                <w:color w:val="auto"/>
              </w:rPr>
            </w:pPr>
            <w:r w:rsidRPr="00710E6D">
              <w:rPr>
                <w:color w:val="8064A2"/>
              </w:rPr>
              <w:t>[####]</w:t>
            </w:r>
          </w:p>
        </w:tc>
      </w:tr>
    </w:tbl>
    <w:p w14:paraId="745131FA" w14:textId="77777777" w:rsidR="00343EBC" w:rsidRDefault="005F6214">
      <w:pPr>
        <w:spacing w:before="0" w:after="0" w:line="240" w:lineRule="auto"/>
        <w:rPr>
          <w:bCs/>
          <w:caps/>
          <w:color w:val="365F91" w:themeColor="accent1" w:themeShade="BF"/>
          <w:sz w:val="24"/>
          <w:szCs w:val="28"/>
        </w:rPr>
      </w:pPr>
      <w:r w:rsidDel="005F6214">
        <w:t xml:space="preserve"> </w:t>
      </w:r>
      <w:bookmarkStart w:id="272" w:name="_Toc383618235"/>
      <w:r w:rsidR="00343EBC">
        <w:br w:type="page"/>
      </w:r>
    </w:p>
    <w:p w14:paraId="69F73E2D" w14:textId="56A76439" w:rsidR="008328A8" w:rsidRPr="00BD64CE" w:rsidRDefault="00CC716E" w:rsidP="007F23EC">
      <w:pPr>
        <w:pStyle w:val="Heading3"/>
      </w:pPr>
      <w:ins w:id="273" w:author="Ting Li" w:date="2022-05-26T14:42:00Z">
        <w:r>
          <w:lastRenderedPageBreak/>
          <w:t>15.2.</w:t>
        </w:r>
      </w:ins>
      <w:ins w:id="274" w:author="Ting Li" w:date="2022-05-26T14:51:00Z">
        <w:r w:rsidR="00BB19DB">
          <w:t>6</w:t>
        </w:r>
      </w:ins>
      <w:ins w:id="275" w:author="Ting Li" w:date="2022-05-26T14:42:00Z">
        <w:r>
          <w:t xml:space="preserve"> </w:t>
        </w:r>
      </w:ins>
      <w:r w:rsidR="005951EE" w:rsidRPr="00BD64CE">
        <w:t xml:space="preserve">Co- and Tri-generation Systems </w:t>
      </w:r>
      <w:bookmarkEnd w:id="272"/>
    </w:p>
    <w:tbl>
      <w:tblPr>
        <w:tblStyle w:val="Style1"/>
        <w:tblW w:w="9294" w:type="dxa"/>
        <w:tblLook w:val="04A0" w:firstRow="1" w:lastRow="0" w:firstColumn="1" w:lastColumn="0" w:noHBand="0" w:noVBand="1"/>
      </w:tblPr>
      <w:tblGrid>
        <w:gridCol w:w="4647"/>
        <w:gridCol w:w="4647"/>
      </w:tblGrid>
      <w:tr w:rsidR="00F82786" w:rsidRPr="00BD64CE" w14:paraId="5B39FFFB" w14:textId="77777777" w:rsidTr="000B100D">
        <w:tc>
          <w:tcPr>
            <w:tcW w:w="9294" w:type="dxa"/>
            <w:gridSpan w:val="2"/>
          </w:tcPr>
          <w:p w14:paraId="4D193603" w14:textId="77777777" w:rsidR="00F82786" w:rsidRPr="00F82786" w:rsidRDefault="00F82786" w:rsidP="00F82786">
            <w:pPr>
              <w:rPr>
                <w:b/>
                <w:szCs w:val="20"/>
              </w:rPr>
            </w:pPr>
            <w:r w:rsidRPr="00F82786">
              <w:rPr>
                <w:b/>
              </w:rPr>
              <w:t>Co- and tri-generation plant parameters reporting requirements</w:t>
            </w:r>
          </w:p>
        </w:tc>
      </w:tr>
      <w:tr w:rsidR="005951EE" w:rsidRPr="00BD64CE" w14:paraId="46C6CB3A" w14:textId="77777777" w:rsidTr="005951EE">
        <w:tc>
          <w:tcPr>
            <w:tcW w:w="4647" w:type="dxa"/>
          </w:tcPr>
          <w:p w14:paraId="5B1E39CA" w14:textId="77777777" w:rsidR="005951EE" w:rsidRPr="00F82786" w:rsidRDefault="00957CAB" w:rsidP="00F82786">
            <w:pPr>
              <w:rPr>
                <w:b/>
                <w:szCs w:val="20"/>
              </w:rPr>
            </w:pPr>
            <w:r w:rsidRPr="00F82786">
              <w:rPr>
                <w:b/>
                <w:szCs w:val="20"/>
              </w:rPr>
              <w:t>Parameter</w:t>
            </w:r>
          </w:p>
        </w:tc>
        <w:tc>
          <w:tcPr>
            <w:tcW w:w="4647" w:type="dxa"/>
          </w:tcPr>
          <w:p w14:paraId="319BF305" w14:textId="77777777" w:rsidR="005951EE" w:rsidRPr="00F82786" w:rsidRDefault="00957CAB" w:rsidP="00F82786">
            <w:pPr>
              <w:rPr>
                <w:b/>
                <w:szCs w:val="20"/>
              </w:rPr>
            </w:pPr>
            <w:r w:rsidRPr="00F82786">
              <w:rPr>
                <w:b/>
                <w:szCs w:val="20"/>
              </w:rPr>
              <w:t>Proposed Building</w:t>
            </w:r>
          </w:p>
        </w:tc>
      </w:tr>
      <w:tr w:rsidR="005951EE" w:rsidRPr="00BD64CE" w14:paraId="72C944E3" w14:textId="77777777" w:rsidTr="005951EE">
        <w:tc>
          <w:tcPr>
            <w:tcW w:w="4647" w:type="dxa"/>
          </w:tcPr>
          <w:p w14:paraId="536F43B0" w14:textId="77777777" w:rsidR="005951EE" w:rsidRPr="00BD64CE" w:rsidRDefault="00957CAB" w:rsidP="00F82786">
            <w:pPr>
              <w:rPr>
                <w:szCs w:val="20"/>
              </w:rPr>
            </w:pPr>
            <w:r w:rsidRPr="00BD64CE">
              <w:rPr>
                <w:szCs w:val="20"/>
              </w:rPr>
              <w:t>Cogeneration unit type</w:t>
            </w:r>
          </w:p>
        </w:tc>
        <w:tc>
          <w:tcPr>
            <w:tcW w:w="4647" w:type="dxa"/>
          </w:tcPr>
          <w:p w14:paraId="6E84AC0C" w14:textId="77777777" w:rsidR="005951EE" w:rsidRPr="00BD64CE" w:rsidRDefault="005951EE" w:rsidP="00F82786">
            <w:pPr>
              <w:rPr>
                <w:szCs w:val="20"/>
              </w:rPr>
            </w:pPr>
          </w:p>
        </w:tc>
      </w:tr>
      <w:tr w:rsidR="005951EE" w:rsidRPr="00BD64CE" w14:paraId="1E708022" w14:textId="77777777" w:rsidTr="005951EE">
        <w:tc>
          <w:tcPr>
            <w:tcW w:w="4647" w:type="dxa"/>
          </w:tcPr>
          <w:p w14:paraId="2E64B479" w14:textId="77777777" w:rsidR="005951EE" w:rsidRPr="00BD64CE" w:rsidRDefault="00957CAB" w:rsidP="00F82786">
            <w:pPr>
              <w:rPr>
                <w:szCs w:val="20"/>
              </w:rPr>
            </w:pPr>
            <w:r w:rsidRPr="00BD64CE">
              <w:rPr>
                <w:szCs w:val="20"/>
              </w:rPr>
              <w:t>Electrical output (</w:t>
            </w:r>
            <w:proofErr w:type="spellStart"/>
            <w:r w:rsidRPr="00BD64CE">
              <w:rPr>
                <w:szCs w:val="20"/>
              </w:rPr>
              <w:t>kWe</w:t>
            </w:r>
            <w:proofErr w:type="spellEnd"/>
            <w:r w:rsidRPr="00BD64CE">
              <w:rPr>
                <w:szCs w:val="20"/>
              </w:rPr>
              <w:t>)</w:t>
            </w:r>
          </w:p>
        </w:tc>
        <w:tc>
          <w:tcPr>
            <w:tcW w:w="4647" w:type="dxa"/>
          </w:tcPr>
          <w:p w14:paraId="686C511C" w14:textId="77777777" w:rsidR="005951EE" w:rsidRPr="00BD64CE" w:rsidRDefault="005951EE" w:rsidP="00F82786">
            <w:pPr>
              <w:rPr>
                <w:szCs w:val="20"/>
              </w:rPr>
            </w:pPr>
          </w:p>
        </w:tc>
      </w:tr>
      <w:tr w:rsidR="005951EE" w:rsidRPr="00BD64CE" w14:paraId="67B4B3EB" w14:textId="77777777" w:rsidTr="005951EE">
        <w:tc>
          <w:tcPr>
            <w:tcW w:w="4647" w:type="dxa"/>
          </w:tcPr>
          <w:p w14:paraId="5CF04D79" w14:textId="77777777" w:rsidR="005951EE" w:rsidRPr="00BD64CE" w:rsidRDefault="00957CAB" w:rsidP="00F82786">
            <w:pPr>
              <w:rPr>
                <w:szCs w:val="20"/>
              </w:rPr>
            </w:pPr>
            <w:r w:rsidRPr="00BD64CE">
              <w:rPr>
                <w:szCs w:val="20"/>
              </w:rPr>
              <w:t>Useful thermal output (</w:t>
            </w:r>
            <w:proofErr w:type="spellStart"/>
            <w:r w:rsidRPr="00BD64CE">
              <w:rPr>
                <w:szCs w:val="20"/>
              </w:rPr>
              <w:t>kWth</w:t>
            </w:r>
            <w:proofErr w:type="spellEnd"/>
            <w:r w:rsidRPr="00BD64CE">
              <w:rPr>
                <w:szCs w:val="20"/>
              </w:rPr>
              <w:t>)</w:t>
            </w:r>
          </w:p>
        </w:tc>
        <w:tc>
          <w:tcPr>
            <w:tcW w:w="4647" w:type="dxa"/>
          </w:tcPr>
          <w:p w14:paraId="09D912D9" w14:textId="77777777" w:rsidR="005951EE" w:rsidRPr="00BD64CE" w:rsidRDefault="005951EE" w:rsidP="00F82786">
            <w:pPr>
              <w:rPr>
                <w:szCs w:val="20"/>
              </w:rPr>
            </w:pPr>
          </w:p>
        </w:tc>
      </w:tr>
      <w:tr w:rsidR="005951EE" w:rsidRPr="00BD64CE" w14:paraId="76639835" w14:textId="77777777" w:rsidTr="005951EE">
        <w:tc>
          <w:tcPr>
            <w:tcW w:w="4647" w:type="dxa"/>
          </w:tcPr>
          <w:p w14:paraId="1A673B34" w14:textId="77777777" w:rsidR="005951EE" w:rsidRPr="00BD64CE" w:rsidRDefault="00957CAB" w:rsidP="00F82786">
            <w:pPr>
              <w:rPr>
                <w:szCs w:val="20"/>
              </w:rPr>
            </w:pPr>
            <w:r w:rsidRPr="00BD64CE">
              <w:rPr>
                <w:szCs w:val="20"/>
              </w:rPr>
              <w:t>Waste thermal output (</w:t>
            </w:r>
            <w:proofErr w:type="spellStart"/>
            <w:r w:rsidRPr="00BD64CE">
              <w:rPr>
                <w:szCs w:val="20"/>
              </w:rPr>
              <w:t>kWth</w:t>
            </w:r>
            <w:proofErr w:type="spellEnd"/>
            <w:r w:rsidRPr="00BD64CE">
              <w:rPr>
                <w:szCs w:val="20"/>
              </w:rPr>
              <w:t>)</w:t>
            </w:r>
          </w:p>
        </w:tc>
        <w:tc>
          <w:tcPr>
            <w:tcW w:w="4647" w:type="dxa"/>
          </w:tcPr>
          <w:p w14:paraId="055704E6" w14:textId="77777777" w:rsidR="005951EE" w:rsidRPr="00BD64CE" w:rsidRDefault="005951EE" w:rsidP="00F82786">
            <w:pPr>
              <w:rPr>
                <w:szCs w:val="20"/>
              </w:rPr>
            </w:pPr>
          </w:p>
        </w:tc>
      </w:tr>
      <w:tr w:rsidR="005951EE" w:rsidRPr="00BD64CE" w14:paraId="41D7F42D" w14:textId="77777777" w:rsidTr="005951EE">
        <w:tc>
          <w:tcPr>
            <w:tcW w:w="4647" w:type="dxa"/>
          </w:tcPr>
          <w:p w14:paraId="65D33358" w14:textId="77777777" w:rsidR="005951EE" w:rsidRPr="00BD64CE" w:rsidRDefault="00957CAB" w:rsidP="00F82786">
            <w:pPr>
              <w:rPr>
                <w:szCs w:val="20"/>
              </w:rPr>
            </w:pPr>
            <w:r w:rsidRPr="00BD64CE">
              <w:rPr>
                <w:szCs w:val="20"/>
              </w:rPr>
              <w:t>Total fuel input (gross) (kW)</w:t>
            </w:r>
          </w:p>
        </w:tc>
        <w:tc>
          <w:tcPr>
            <w:tcW w:w="4647" w:type="dxa"/>
          </w:tcPr>
          <w:p w14:paraId="7265AE2D" w14:textId="77777777" w:rsidR="005951EE" w:rsidRPr="00BD64CE" w:rsidRDefault="005951EE" w:rsidP="00F82786">
            <w:pPr>
              <w:rPr>
                <w:szCs w:val="20"/>
              </w:rPr>
            </w:pPr>
          </w:p>
        </w:tc>
      </w:tr>
      <w:tr w:rsidR="005951EE" w:rsidRPr="00BD64CE" w14:paraId="4EB96D1F" w14:textId="77777777" w:rsidTr="005951EE">
        <w:tc>
          <w:tcPr>
            <w:tcW w:w="4647" w:type="dxa"/>
          </w:tcPr>
          <w:p w14:paraId="14BF37B2" w14:textId="77777777" w:rsidR="005951EE" w:rsidRPr="00BD64CE" w:rsidRDefault="00957CAB" w:rsidP="00F82786">
            <w:pPr>
              <w:rPr>
                <w:szCs w:val="20"/>
              </w:rPr>
            </w:pPr>
            <w:r w:rsidRPr="00BD64CE">
              <w:rPr>
                <w:szCs w:val="20"/>
              </w:rPr>
              <w:t>Minimum turndown (%)</w:t>
            </w:r>
          </w:p>
        </w:tc>
        <w:tc>
          <w:tcPr>
            <w:tcW w:w="4647" w:type="dxa"/>
          </w:tcPr>
          <w:p w14:paraId="06C856DF" w14:textId="77777777" w:rsidR="005951EE" w:rsidRPr="00BD64CE" w:rsidRDefault="005951EE" w:rsidP="00F82786">
            <w:pPr>
              <w:rPr>
                <w:szCs w:val="20"/>
              </w:rPr>
            </w:pPr>
          </w:p>
        </w:tc>
      </w:tr>
      <w:tr w:rsidR="005951EE" w:rsidRPr="00BD64CE" w14:paraId="23423F0F" w14:textId="77777777" w:rsidTr="005951EE">
        <w:tc>
          <w:tcPr>
            <w:tcW w:w="4647" w:type="dxa"/>
          </w:tcPr>
          <w:p w14:paraId="3A9C1C5F" w14:textId="77777777" w:rsidR="005951EE" w:rsidRPr="00BD64CE" w:rsidRDefault="00957CAB" w:rsidP="00F82786">
            <w:pPr>
              <w:rPr>
                <w:szCs w:val="20"/>
              </w:rPr>
            </w:pPr>
            <w:r w:rsidRPr="00BD64CE">
              <w:rPr>
                <w:szCs w:val="20"/>
              </w:rPr>
              <w:t>Minimum import threshold (</w:t>
            </w:r>
            <w:proofErr w:type="spellStart"/>
            <w:r w:rsidRPr="00BD64CE">
              <w:rPr>
                <w:szCs w:val="20"/>
              </w:rPr>
              <w:t>kWe</w:t>
            </w:r>
            <w:proofErr w:type="spellEnd"/>
            <w:r w:rsidRPr="00BD64CE">
              <w:rPr>
                <w:szCs w:val="20"/>
              </w:rPr>
              <w:t>)</w:t>
            </w:r>
          </w:p>
        </w:tc>
        <w:tc>
          <w:tcPr>
            <w:tcW w:w="4647" w:type="dxa"/>
          </w:tcPr>
          <w:p w14:paraId="11F947C0" w14:textId="77777777" w:rsidR="005951EE" w:rsidRPr="00BD64CE" w:rsidRDefault="005951EE" w:rsidP="00F82786">
            <w:pPr>
              <w:rPr>
                <w:szCs w:val="20"/>
              </w:rPr>
            </w:pPr>
          </w:p>
        </w:tc>
      </w:tr>
      <w:tr w:rsidR="005951EE" w:rsidRPr="00BD64CE" w14:paraId="5C0242BE" w14:textId="77777777" w:rsidTr="005951EE">
        <w:tc>
          <w:tcPr>
            <w:tcW w:w="4647" w:type="dxa"/>
          </w:tcPr>
          <w:p w14:paraId="3F79DFAA" w14:textId="77777777" w:rsidR="005951EE" w:rsidRPr="00BD64CE" w:rsidRDefault="00957CAB" w:rsidP="00F82786">
            <w:pPr>
              <w:rPr>
                <w:szCs w:val="20"/>
              </w:rPr>
            </w:pPr>
            <w:r w:rsidRPr="00BD64CE">
              <w:rPr>
                <w:szCs w:val="20"/>
              </w:rPr>
              <w:t>Installation altitude (m)</w:t>
            </w:r>
          </w:p>
        </w:tc>
        <w:tc>
          <w:tcPr>
            <w:tcW w:w="4647" w:type="dxa"/>
          </w:tcPr>
          <w:p w14:paraId="418665F5" w14:textId="77777777" w:rsidR="005951EE" w:rsidRPr="00BD64CE" w:rsidRDefault="005951EE" w:rsidP="00F82786">
            <w:pPr>
              <w:rPr>
                <w:szCs w:val="20"/>
              </w:rPr>
            </w:pPr>
          </w:p>
        </w:tc>
      </w:tr>
      <w:tr w:rsidR="005951EE" w:rsidRPr="00BD64CE" w14:paraId="72450740" w14:textId="77777777" w:rsidTr="005951EE">
        <w:tc>
          <w:tcPr>
            <w:tcW w:w="4647" w:type="dxa"/>
          </w:tcPr>
          <w:p w14:paraId="5DC74B96" w14:textId="77777777" w:rsidR="005951EE" w:rsidRPr="00BD64CE" w:rsidRDefault="00957CAB" w:rsidP="00F82786">
            <w:pPr>
              <w:rPr>
                <w:szCs w:val="20"/>
              </w:rPr>
            </w:pPr>
            <w:r w:rsidRPr="00BD64CE">
              <w:rPr>
                <w:szCs w:val="20"/>
              </w:rPr>
              <w:t>Derating threshold temperature (°C)</w:t>
            </w:r>
          </w:p>
        </w:tc>
        <w:tc>
          <w:tcPr>
            <w:tcW w:w="4647" w:type="dxa"/>
          </w:tcPr>
          <w:p w14:paraId="41ABAE28" w14:textId="77777777" w:rsidR="005951EE" w:rsidRPr="00BD64CE" w:rsidRDefault="005951EE" w:rsidP="00F82786">
            <w:pPr>
              <w:rPr>
                <w:szCs w:val="20"/>
              </w:rPr>
            </w:pPr>
          </w:p>
        </w:tc>
      </w:tr>
      <w:tr w:rsidR="005951EE" w:rsidRPr="00BD64CE" w14:paraId="17BED811" w14:textId="77777777" w:rsidTr="005951EE">
        <w:tc>
          <w:tcPr>
            <w:tcW w:w="4647" w:type="dxa"/>
          </w:tcPr>
          <w:p w14:paraId="5D341078" w14:textId="77777777" w:rsidR="005951EE" w:rsidRPr="00BD64CE" w:rsidRDefault="00957CAB" w:rsidP="00F82786">
            <w:pPr>
              <w:rPr>
                <w:szCs w:val="20"/>
              </w:rPr>
            </w:pPr>
            <w:r w:rsidRPr="00BD64CE">
              <w:rPr>
                <w:szCs w:val="20"/>
              </w:rPr>
              <w:t>Demand control method</w:t>
            </w:r>
          </w:p>
        </w:tc>
        <w:tc>
          <w:tcPr>
            <w:tcW w:w="4647" w:type="dxa"/>
          </w:tcPr>
          <w:p w14:paraId="3168ACED" w14:textId="77777777" w:rsidR="005951EE" w:rsidRPr="00BD64CE" w:rsidRDefault="005951EE" w:rsidP="00F82786">
            <w:pPr>
              <w:rPr>
                <w:szCs w:val="20"/>
              </w:rPr>
            </w:pPr>
          </w:p>
        </w:tc>
      </w:tr>
      <w:tr w:rsidR="005951EE" w:rsidRPr="00BD64CE" w14:paraId="75872837" w14:textId="77777777" w:rsidTr="005951EE">
        <w:tc>
          <w:tcPr>
            <w:tcW w:w="4647" w:type="dxa"/>
          </w:tcPr>
          <w:p w14:paraId="0F73C119" w14:textId="77777777" w:rsidR="005951EE" w:rsidRPr="00BD64CE" w:rsidRDefault="00957CAB" w:rsidP="00F82786">
            <w:pPr>
              <w:rPr>
                <w:szCs w:val="20"/>
              </w:rPr>
            </w:pPr>
            <w:r w:rsidRPr="00BD64CE">
              <w:rPr>
                <w:szCs w:val="20"/>
              </w:rPr>
              <w:t>Absorption chiller minimum operating load (</w:t>
            </w:r>
            <w:proofErr w:type="spellStart"/>
            <w:r w:rsidRPr="00BD64CE">
              <w:rPr>
                <w:szCs w:val="20"/>
              </w:rPr>
              <w:t>kWr</w:t>
            </w:r>
            <w:proofErr w:type="spellEnd"/>
            <w:r w:rsidRPr="00BD64CE">
              <w:rPr>
                <w:szCs w:val="20"/>
              </w:rPr>
              <w:t>)</w:t>
            </w:r>
          </w:p>
        </w:tc>
        <w:tc>
          <w:tcPr>
            <w:tcW w:w="4647" w:type="dxa"/>
          </w:tcPr>
          <w:p w14:paraId="66C3830B" w14:textId="77777777" w:rsidR="005951EE" w:rsidRPr="00BD64CE" w:rsidRDefault="005951EE" w:rsidP="00F82786">
            <w:pPr>
              <w:rPr>
                <w:szCs w:val="20"/>
              </w:rPr>
            </w:pPr>
          </w:p>
        </w:tc>
      </w:tr>
      <w:tr w:rsidR="005951EE" w:rsidRPr="00BD64CE" w14:paraId="03384C91" w14:textId="77777777" w:rsidTr="005951EE">
        <w:tc>
          <w:tcPr>
            <w:tcW w:w="4647" w:type="dxa"/>
          </w:tcPr>
          <w:p w14:paraId="5D1EC369" w14:textId="77777777" w:rsidR="005951EE" w:rsidRPr="00BD64CE" w:rsidRDefault="00957CAB" w:rsidP="00F82786">
            <w:pPr>
              <w:rPr>
                <w:szCs w:val="20"/>
              </w:rPr>
            </w:pPr>
            <w:r w:rsidRPr="00BD64CE">
              <w:rPr>
                <w:szCs w:val="20"/>
              </w:rPr>
              <w:t>Absorption chiller hydraulic configuration</w:t>
            </w:r>
          </w:p>
        </w:tc>
        <w:tc>
          <w:tcPr>
            <w:tcW w:w="4647" w:type="dxa"/>
          </w:tcPr>
          <w:p w14:paraId="003B6FAF" w14:textId="77777777" w:rsidR="005951EE" w:rsidRPr="00BD64CE" w:rsidRDefault="005951EE" w:rsidP="00F82786">
            <w:pPr>
              <w:rPr>
                <w:szCs w:val="20"/>
              </w:rPr>
            </w:pPr>
          </w:p>
        </w:tc>
      </w:tr>
      <w:tr w:rsidR="005951EE" w:rsidRPr="00BD64CE" w14:paraId="67F769E8" w14:textId="77777777" w:rsidTr="005951EE">
        <w:tc>
          <w:tcPr>
            <w:tcW w:w="4647" w:type="dxa"/>
          </w:tcPr>
          <w:p w14:paraId="21DE0ECD" w14:textId="77777777" w:rsidR="005951EE" w:rsidRPr="00BD64CE" w:rsidRDefault="00957CAB" w:rsidP="00F82786">
            <w:pPr>
              <w:rPr>
                <w:szCs w:val="20"/>
              </w:rPr>
            </w:pPr>
            <w:r w:rsidRPr="00BD64CE">
              <w:rPr>
                <w:szCs w:val="20"/>
              </w:rPr>
              <w:t>Heating or cooling priority control</w:t>
            </w:r>
          </w:p>
        </w:tc>
        <w:tc>
          <w:tcPr>
            <w:tcW w:w="4647" w:type="dxa"/>
          </w:tcPr>
          <w:p w14:paraId="5EEA9232" w14:textId="77777777" w:rsidR="005951EE" w:rsidRPr="00BD64CE" w:rsidRDefault="005951EE" w:rsidP="00F82786">
            <w:pPr>
              <w:rPr>
                <w:szCs w:val="20"/>
              </w:rPr>
            </w:pPr>
          </w:p>
        </w:tc>
      </w:tr>
      <w:tr w:rsidR="005951EE" w:rsidRPr="00BD64CE" w14:paraId="487C2FF5" w14:textId="77777777" w:rsidTr="005951EE">
        <w:tc>
          <w:tcPr>
            <w:tcW w:w="4647" w:type="dxa"/>
          </w:tcPr>
          <w:p w14:paraId="19A6D46E" w14:textId="77777777" w:rsidR="005951EE" w:rsidRPr="00BD64CE" w:rsidRDefault="00957CAB" w:rsidP="00F82786">
            <w:pPr>
              <w:rPr>
                <w:szCs w:val="20"/>
              </w:rPr>
            </w:pPr>
            <w:r w:rsidRPr="00BD64CE">
              <w:rPr>
                <w:szCs w:val="20"/>
              </w:rPr>
              <w:t>Preventative maintenance regime</w:t>
            </w:r>
          </w:p>
        </w:tc>
        <w:tc>
          <w:tcPr>
            <w:tcW w:w="4647" w:type="dxa"/>
          </w:tcPr>
          <w:p w14:paraId="30305010" w14:textId="77777777" w:rsidR="005951EE" w:rsidRPr="00BD64CE" w:rsidRDefault="005951EE" w:rsidP="00F82786">
            <w:pPr>
              <w:rPr>
                <w:szCs w:val="20"/>
              </w:rPr>
            </w:pPr>
          </w:p>
        </w:tc>
      </w:tr>
    </w:tbl>
    <w:p w14:paraId="5F48A20B" w14:textId="77777777" w:rsidR="005F6214" w:rsidRDefault="005F6214">
      <w:pPr>
        <w:spacing w:before="0" w:after="0" w:line="240" w:lineRule="auto"/>
      </w:pPr>
    </w:p>
    <w:p w14:paraId="007D6A40"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2C79D4A7" w14:textId="77777777" w:rsidTr="000B100D">
        <w:tc>
          <w:tcPr>
            <w:tcW w:w="6912" w:type="dxa"/>
            <w:shd w:val="clear" w:color="auto" w:fill="DBE5F1" w:themeFill="accent1" w:themeFillTint="33"/>
          </w:tcPr>
          <w:p w14:paraId="6661BC17"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4E79A9F4"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0898FEFF" w14:textId="77777777" w:rsidTr="000B100D">
        <w:tc>
          <w:tcPr>
            <w:tcW w:w="6912" w:type="dxa"/>
          </w:tcPr>
          <w:p w14:paraId="58DFCA6E" w14:textId="77777777" w:rsidR="005F6214" w:rsidRPr="00710E6D" w:rsidRDefault="005F6214" w:rsidP="000B100D">
            <w:pPr>
              <w:pStyle w:val="Bluetext"/>
              <w:rPr>
                <w:color w:val="auto"/>
              </w:rPr>
            </w:pPr>
            <w:r w:rsidRPr="00710E6D">
              <w:rPr>
                <w:color w:val="auto"/>
              </w:rPr>
              <w:t>[####]</w:t>
            </w:r>
          </w:p>
        </w:tc>
        <w:tc>
          <w:tcPr>
            <w:tcW w:w="2331" w:type="dxa"/>
          </w:tcPr>
          <w:p w14:paraId="1C65CDE8" w14:textId="77777777" w:rsidR="005F6214" w:rsidRPr="00710E6D" w:rsidRDefault="005F6214" w:rsidP="000B100D">
            <w:pPr>
              <w:pStyle w:val="Bluetext"/>
              <w:jc w:val="center"/>
              <w:rPr>
                <w:color w:val="8064A2"/>
              </w:rPr>
            </w:pPr>
            <w:r w:rsidRPr="00710E6D">
              <w:rPr>
                <w:color w:val="8064A2"/>
              </w:rPr>
              <w:t>[####]</w:t>
            </w:r>
          </w:p>
        </w:tc>
      </w:tr>
      <w:tr w:rsidR="005F6214" w:rsidRPr="00710E6D" w14:paraId="77CB05FD" w14:textId="77777777" w:rsidTr="000B100D">
        <w:tc>
          <w:tcPr>
            <w:tcW w:w="6912" w:type="dxa"/>
          </w:tcPr>
          <w:p w14:paraId="707B3B93" w14:textId="77777777" w:rsidR="005F6214" w:rsidRPr="00710E6D" w:rsidRDefault="005F6214" w:rsidP="000B100D">
            <w:pPr>
              <w:pStyle w:val="Bluetext"/>
              <w:rPr>
                <w:color w:val="auto"/>
              </w:rPr>
            </w:pPr>
            <w:r w:rsidRPr="00710E6D">
              <w:rPr>
                <w:color w:val="auto"/>
              </w:rPr>
              <w:t>[####]</w:t>
            </w:r>
          </w:p>
        </w:tc>
        <w:tc>
          <w:tcPr>
            <w:tcW w:w="2331" w:type="dxa"/>
          </w:tcPr>
          <w:p w14:paraId="42A9666C" w14:textId="77777777" w:rsidR="005F6214" w:rsidRPr="00710E6D" w:rsidRDefault="005F6214" w:rsidP="000B100D">
            <w:pPr>
              <w:pStyle w:val="Bluetext"/>
              <w:jc w:val="center"/>
              <w:rPr>
                <w:color w:val="auto"/>
              </w:rPr>
            </w:pPr>
            <w:r w:rsidRPr="00710E6D">
              <w:rPr>
                <w:color w:val="8064A2"/>
              </w:rPr>
              <w:t>[####]</w:t>
            </w:r>
          </w:p>
        </w:tc>
      </w:tr>
    </w:tbl>
    <w:p w14:paraId="42B1A310" w14:textId="77777777" w:rsidR="00F82786" w:rsidRDefault="005F6214">
      <w:pPr>
        <w:spacing w:before="0" w:after="0" w:line="240" w:lineRule="auto"/>
        <w:rPr>
          <w:bCs/>
          <w:caps/>
          <w:color w:val="365F91" w:themeColor="accent1" w:themeShade="BF"/>
          <w:sz w:val="24"/>
          <w:szCs w:val="28"/>
        </w:rPr>
      </w:pPr>
      <w:r w:rsidDel="005F6214">
        <w:t xml:space="preserve"> </w:t>
      </w:r>
      <w:bookmarkStart w:id="276" w:name="_Toc383618236"/>
      <w:r w:rsidR="00F82786">
        <w:br w:type="page"/>
      </w:r>
    </w:p>
    <w:p w14:paraId="33C962DF" w14:textId="149E9F5B" w:rsidR="00475B89" w:rsidRPr="00F82786" w:rsidRDefault="00CC716E" w:rsidP="007F23EC">
      <w:pPr>
        <w:pStyle w:val="Heading3"/>
      </w:pPr>
      <w:ins w:id="277" w:author="Ting Li" w:date="2022-05-26T14:42:00Z">
        <w:r>
          <w:lastRenderedPageBreak/>
          <w:t>15.2.</w:t>
        </w:r>
      </w:ins>
      <w:ins w:id="278" w:author="Ting Li" w:date="2022-05-26T14:51:00Z">
        <w:r w:rsidR="00BB19DB">
          <w:t>7</w:t>
        </w:r>
      </w:ins>
      <w:ins w:id="279" w:author="Ting Li" w:date="2022-05-26T14:42:00Z">
        <w:r>
          <w:t xml:space="preserve"> </w:t>
        </w:r>
      </w:ins>
      <w:r w:rsidR="005951EE" w:rsidRPr="00BD64CE">
        <w:t>Lighting</w:t>
      </w:r>
      <w:bookmarkEnd w:id="276"/>
    </w:p>
    <w:tbl>
      <w:tblPr>
        <w:tblStyle w:val="Style1"/>
        <w:tblW w:w="0" w:type="auto"/>
        <w:tblLook w:val="04A0" w:firstRow="1" w:lastRow="0" w:firstColumn="1" w:lastColumn="0" w:noHBand="0" w:noVBand="1"/>
      </w:tblPr>
      <w:tblGrid>
        <w:gridCol w:w="3014"/>
        <w:gridCol w:w="3005"/>
        <w:gridCol w:w="3008"/>
      </w:tblGrid>
      <w:tr w:rsidR="00F82786" w:rsidRPr="00BD64CE" w14:paraId="4C97CDDC" w14:textId="77777777" w:rsidTr="000B100D">
        <w:tc>
          <w:tcPr>
            <w:tcW w:w="9243" w:type="dxa"/>
            <w:gridSpan w:val="3"/>
          </w:tcPr>
          <w:p w14:paraId="4FE2D87B" w14:textId="77777777" w:rsidR="00F82786" w:rsidRPr="00F82786" w:rsidRDefault="00F82786" w:rsidP="00F82786">
            <w:pPr>
              <w:rPr>
                <w:b/>
                <w:szCs w:val="20"/>
              </w:rPr>
            </w:pPr>
            <w:r>
              <w:rPr>
                <w:b/>
              </w:rPr>
              <w:t>Internal lighting parameters</w:t>
            </w:r>
          </w:p>
        </w:tc>
      </w:tr>
      <w:tr w:rsidR="005951EE" w:rsidRPr="00BD64CE" w14:paraId="364705B9" w14:textId="77777777" w:rsidTr="00F82786">
        <w:tc>
          <w:tcPr>
            <w:tcW w:w="3084" w:type="dxa"/>
          </w:tcPr>
          <w:p w14:paraId="76C14F54" w14:textId="77777777" w:rsidR="005951EE" w:rsidRPr="00F82786" w:rsidRDefault="00957CAB" w:rsidP="00F82786">
            <w:pPr>
              <w:rPr>
                <w:b/>
                <w:szCs w:val="20"/>
              </w:rPr>
            </w:pPr>
            <w:r w:rsidRPr="00F82786">
              <w:rPr>
                <w:b/>
                <w:szCs w:val="20"/>
              </w:rPr>
              <w:t>Parameter</w:t>
            </w:r>
          </w:p>
        </w:tc>
        <w:tc>
          <w:tcPr>
            <w:tcW w:w="3079" w:type="dxa"/>
          </w:tcPr>
          <w:p w14:paraId="710D449F" w14:textId="77777777" w:rsidR="005951EE" w:rsidRPr="00F82786" w:rsidRDefault="00957CAB" w:rsidP="00F82786">
            <w:pPr>
              <w:rPr>
                <w:b/>
                <w:szCs w:val="20"/>
              </w:rPr>
            </w:pPr>
            <w:r w:rsidRPr="00F82786">
              <w:rPr>
                <w:b/>
                <w:szCs w:val="20"/>
              </w:rPr>
              <w:t>Proposed Building</w:t>
            </w:r>
          </w:p>
        </w:tc>
        <w:tc>
          <w:tcPr>
            <w:tcW w:w="3080" w:type="dxa"/>
          </w:tcPr>
          <w:p w14:paraId="250E7263" w14:textId="77777777" w:rsidR="005951EE" w:rsidRPr="00F82786" w:rsidRDefault="00957CAB" w:rsidP="00F82786">
            <w:pPr>
              <w:rPr>
                <w:b/>
                <w:szCs w:val="20"/>
              </w:rPr>
            </w:pPr>
            <w:r w:rsidRPr="00F82786">
              <w:rPr>
                <w:b/>
                <w:szCs w:val="20"/>
              </w:rPr>
              <w:t>Reference Building</w:t>
            </w:r>
          </w:p>
        </w:tc>
      </w:tr>
      <w:tr w:rsidR="005951EE" w:rsidRPr="00BD64CE" w14:paraId="0C20CAFD" w14:textId="77777777" w:rsidTr="00F82786">
        <w:tc>
          <w:tcPr>
            <w:tcW w:w="3084" w:type="dxa"/>
          </w:tcPr>
          <w:p w14:paraId="5DB3682A" w14:textId="77777777" w:rsidR="005951EE" w:rsidRPr="00BD64CE" w:rsidRDefault="00957CAB" w:rsidP="0064261C">
            <w:pPr>
              <w:pStyle w:val="CellBody"/>
              <w:rPr>
                <w:rFonts w:ascii="Arial" w:hAnsi="Arial" w:cs="Arial"/>
                <w:sz w:val="20"/>
                <w:szCs w:val="20"/>
              </w:rPr>
            </w:pPr>
            <w:r w:rsidRPr="00BD64CE">
              <w:rPr>
                <w:rFonts w:ascii="Arial" w:hAnsi="Arial" w:cs="Arial"/>
                <w:sz w:val="20"/>
                <w:szCs w:val="20"/>
              </w:rPr>
              <w:t>Lighting type</w:t>
            </w:r>
          </w:p>
        </w:tc>
        <w:tc>
          <w:tcPr>
            <w:tcW w:w="3079" w:type="dxa"/>
          </w:tcPr>
          <w:p w14:paraId="46B00AEB" w14:textId="77777777" w:rsidR="005951EE" w:rsidRPr="00BD64CE" w:rsidRDefault="005951EE" w:rsidP="005951EE">
            <w:pPr>
              <w:pStyle w:val="CellBody"/>
              <w:rPr>
                <w:rFonts w:ascii="Arial" w:hAnsi="Arial" w:cs="Arial"/>
                <w:sz w:val="20"/>
                <w:szCs w:val="20"/>
              </w:rPr>
            </w:pPr>
          </w:p>
        </w:tc>
        <w:tc>
          <w:tcPr>
            <w:tcW w:w="3080" w:type="dxa"/>
          </w:tcPr>
          <w:p w14:paraId="6A9FB648" w14:textId="77777777" w:rsidR="005951EE" w:rsidRPr="00BD64CE" w:rsidRDefault="005951EE" w:rsidP="005951EE">
            <w:pPr>
              <w:pStyle w:val="CellBody"/>
              <w:rPr>
                <w:rFonts w:ascii="Arial" w:hAnsi="Arial" w:cs="Arial"/>
                <w:sz w:val="20"/>
                <w:szCs w:val="20"/>
              </w:rPr>
            </w:pPr>
          </w:p>
        </w:tc>
      </w:tr>
      <w:tr w:rsidR="005951EE" w:rsidRPr="00BD64CE" w14:paraId="77E53D28" w14:textId="77777777" w:rsidTr="00F82786">
        <w:tc>
          <w:tcPr>
            <w:tcW w:w="3084" w:type="dxa"/>
          </w:tcPr>
          <w:p w14:paraId="611815CA"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Design illuminance (lux)</w:t>
            </w:r>
          </w:p>
        </w:tc>
        <w:tc>
          <w:tcPr>
            <w:tcW w:w="3079" w:type="dxa"/>
          </w:tcPr>
          <w:p w14:paraId="7408C3F7" w14:textId="77777777" w:rsidR="005951EE" w:rsidRPr="00BD64CE" w:rsidRDefault="005951EE" w:rsidP="005951EE">
            <w:pPr>
              <w:pStyle w:val="CellBody"/>
              <w:rPr>
                <w:rFonts w:ascii="Arial" w:hAnsi="Arial" w:cs="Arial"/>
                <w:sz w:val="20"/>
                <w:szCs w:val="20"/>
              </w:rPr>
            </w:pPr>
          </w:p>
        </w:tc>
        <w:tc>
          <w:tcPr>
            <w:tcW w:w="3080" w:type="dxa"/>
          </w:tcPr>
          <w:p w14:paraId="0F52D5EA" w14:textId="77777777" w:rsidR="005951EE" w:rsidRPr="00BD64CE" w:rsidRDefault="005951EE" w:rsidP="005951EE">
            <w:pPr>
              <w:pStyle w:val="CellBody"/>
              <w:rPr>
                <w:rFonts w:ascii="Arial" w:hAnsi="Arial" w:cs="Arial"/>
                <w:sz w:val="20"/>
                <w:szCs w:val="20"/>
              </w:rPr>
            </w:pPr>
          </w:p>
        </w:tc>
      </w:tr>
      <w:tr w:rsidR="005951EE" w:rsidRPr="00BD64CE" w14:paraId="4D137951" w14:textId="77777777" w:rsidTr="00F82786">
        <w:tc>
          <w:tcPr>
            <w:tcW w:w="3084" w:type="dxa"/>
          </w:tcPr>
          <w:p w14:paraId="30682EDA"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Nominal lighting power density (W/m²)</w:t>
            </w:r>
          </w:p>
        </w:tc>
        <w:tc>
          <w:tcPr>
            <w:tcW w:w="3079" w:type="dxa"/>
          </w:tcPr>
          <w:p w14:paraId="27DA3CD6" w14:textId="77777777" w:rsidR="005951EE" w:rsidRPr="00BD64CE" w:rsidRDefault="005951EE" w:rsidP="005951EE">
            <w:pPr>
              <w:pStyle w:val="CellBody"/>
              <w:rPr>
                <w:rFonts w:ascii="Arial" w:hAnsi="Arial" w:cs="Arial"/>
                <w:sz w:val="20"/>
                <w:szCs w:val="20"/>
              </w:rPr>
            </w:pPr>
          </w:p>
        </w:tc>
        <w:tc>
          <w:tcPr>
            <w:tcW w:w="3080" w:type="dxa"/>
          </w:tcPr>
          <w:p w14:paraId="7A5C96D6" w14:textId="77777777" w:rsidR="005951EE" w:rsidRPr="00BD64CE" w:rsidRDefault="005951EE" w:rsidP="005951EE">
            <w:pPr>
              <w:pStyle w:val="CellBody"/>
              <w:rPr>
                <w:rFonts w:ascii="Arial" w:hAnsi="Arial" w:cs="Arial"/>
                <w:sz w:val="20"/>
                <w:szCs w:val="20"/>
              </w:rPr>
            </w:pPr>
          </w:p>
        </w:tc>
      </w:tr>
      <w:tr w:rsidR="005951EE" w:rsidRPr="00BD64CE" w14:paraId="45057009" w14:textId="77777777" w:rsidTr="00F82786">
        <w:tc>
          <w:tcPr>
            <w:tcW w:w="3084" w:type="dxa"/>
          </w:tcPr>
          <w:p w14:paraId="7F21EFB7"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Occupant sensor controls</w:t>
            </w:r>
          </w:p>
        </w:tc>
        <w:tc>
          <w:tcPr>
            <w:tcW w:w="3079" w:type="dxa"/>
          </w:tcPr>
          <w:p w14:paraId="53F630C5" w14:textId="77777777" w:rsidR="005951EE" w:rsidRPr="00BD64CE" w:rsidRDefault="005951EE" w:rsidP="005951EE">
            <w:pPr>
              <w:pStyle w:val="CellBody"/>
              <w:rPr>
                <w:rFonts w:ascii="Arial" w:hAnsi="Arial" w:cs="Arial"/>
                <w:sz w:val="20"/>
                <w:szCs w:val="20"/>
              </w:rPr>
            </w:pPr>
          </w:p>
        </w:tc>
        <w:tc>
          <w:tcPr>
            <w:tcW w:w="3080" w:type="dxa"/>
          </w:tcPr>
          <w:p w14:paraId="26B9E7FC"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NA</w:t>
            </w:r>
          </w:p>
        </w:tc>
      </w:tr>
      <w:tr w:rsidR="005951EE" w:rsidRPr="00BD64CE" w14:paraId="4F671199" w14:textId="77777777" w:rsidTr="00F82786">
        <w:tc>
          <w:tcPr>
            <w:tcW w:w="3084" w:type="dxa"/>
          </w:tcPr>
          <w:p w14:paraId="7CA7D9AA"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Daylight controls</w:t>
            </w:r>
          </w:p>
        </w:tc>
        <w:tc>
          <w:tcPr>
            <w:tcW w:w="3079" w:type="dxa"/>
          </w:tcPr>
          <w:p w14:paraId="4E564B23" w14:textId="77777777" w:rsidR="005951EE" w:rsidRPr="00BD64CE" w:rsidRDefault="005951EE" w:rsidP="005951EE">
            <w:pPr>
              <w:pStyle w:val="CellBody"/>
              <w:rPr>
                <w:rFonts w:ascii="Arial" w:hAnsi="Arial" w:cs="Arial"/>
                <w:sz w:val="20"/>
                <w:szCs w:val="20"/>
              </w:rPr>
            </w:pPr>
          </w:p>
        </w:tc>
        <w:tc>
          <w:tcPr>
            <w:tcW w:w="3080" w:type="dxa"/>
          </w:tcPr>
          <w:p w14:paraId="5F8D6BA2"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NA</w:t>
            </w:r>
          </w:p>
        </w:tc>
      </w:tr>
      <w:tr w:rsidR="005951EE" w:rsidRPr="00BD64CE" w14:paraId="7B145663" w14:textId="77777777" w:rsidTr="00F82786">
        <w:tc>
          <w:tcPr>
            <w:tcW w:w="3084" w:type="dxa"/>
          </w:tcPr>
          <w:p w14:paraId="401AFC10"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Other lighting controls</w:t>
            </w:r>
          </w:p>
        </w:tc>
        <w:tc>
          <w:tcPr>
            <w:tcW w:w="3079" w:type="dxa"/>
          </w:tcPr>
          <w:p w14:paraId="6644D7B7" w14:textId="77777777" w:rsidR="005951EE" w:rsidRPr="00BD64CE" w:rsidRDefault="005951EE" w:rsidP="005951EE">
            <w:pPr>
              <w:pStyle w:val="CellBody"/>
              <w:rPr>
                <w:rFonts w:ascii="Arial" w:hAnsi="Arial" w:cs="Arial"/>
                <w:sz w:val="20"/>
                <w:szCs w:val="20"/>
              </w:rPr>
            </w:pPr>
          </w:p>
        </w:tc>
        <w:tc>
          <w:tcPr>
            <w:tcW w:w="3080" w:type="dxa"/>
          </w:tcPr>
          <w:p w14:paraId="7A146284"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NA</w:t>
            </w:r>
          </w:p>
        </w:tc>
      </w:tr>
      <w:tr w:rsidR="005951EE" w:rsidRPr="00BD64CE" w14:paraId="4CB17EB8" w14:textId="77777777" w:rsidTr="00F82786">
        <w:tc>
          <w:tcPr>
            <w:tcW w:w="3084" w:type="dxa"/>
          </w:tcPr>
          <w:p w14:paraId="56431EA8"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Adjustment factor applied</w:t>
            </w:r>
          </w:p>
        </w:tc>
        <w:tc>
          <w:tcPr>
            <w:tcW w:w="3079" w:type="dxa"/>
          </w:tcPr>
          <w:p w14:paraId="67FBF543" w14:textId="77777777" w:rsidR="005951EE" w:rsidRPr="00BD64CE" w:rsidRDefault="005951EE" w:rsidP="005951EE">
            <w:pPr>
              <w:pStyle w:val="CellBody"/>
              <w:rPr>
                <w:rFonts w:ascii="Arial" w:hAnsi="Arial" w:cs="Arial"/>
                <w:sz w:val="20"/>
                <w:szCs w:val="20"/>
              </w:rPr>
            </w:pPr>
          </w:p>
        </w:tc>
        <w:tc>
          <w:tcPr>
            <w:tcW w:w="3080" w:type="dxa"/>
          </w:tcPr>
          <w:p w14:paraId="47FCEA33"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NA</w:t>
            </w:r>
          </w:p>
        </w:tc>
      </w:tr>
      <w:tr w:rsidR="005951EE" w:rsidRPr="00BD64CE" w14:paraId="20D16B53" w14:textId="77777777" w:rsidTr="00F82786">
        <w:tc>
          <w:tcPr>
            <w:tcW w:w="3084" w:type="dxa"/>
          </w:tcPr>
          <w:p w14:paraId="50572AAA" w14:textId="77777777" w:rsidR="005951EE" w:rsidRPr="00BD64CE" w:rsidRDefault="00957CAB" w:rsidP="005951EE">
            <w:pPr>
              <w:pStyle w:val="CellBody"/>
              <w:rPr>
                <w:rFonts w:ascii="Arial" w:hAnsi="Arial" w:cs="Arial"/>
                <w:sz w:val="20"/>
                <w:szCs w:val="20"/>
              </w:rPr>
            </w:pPr>
            <w:r w:rsidRPr="00BD64CE">
              <w:rPr>
                <w:rFonts w:ascii="Arial" w:hAnsi="Arial" w:cs="Arial"/>
                <w:sz w:val="20"/>
                <w:szCs w:val="20"/>
              </w:rPr>
              <w:t>Modelled lighting power density (W/m²)</w:t>
            </w:r>
          </w:p>
        </w:tc>
        <w:tc>
          <w:tcPr>
            <w:tcW w:w="3079" w:type="dxa"/>
          </w:tcPr>
          <w:p w14:paraId="3B0CA316" w14:textId="77777777" w:rsidR="005951EE" w:rsidRPr="00BD64CE" w:rsidRDefault="005951EE" w:rsidP="005951EE">
            <w:pPr>
              <w:pStyle w:val="CellBody"/>
              <w:rPr>
                <w:rFonts w:ascii="Arial" w:hAnsi="Arial" w:cs="Arial"/>
                <w:sz w:val="20"/>
                <w:szCs w:val="20"/>
              </w:rPr>
            </w:pPr>
          </w:p>
        </w:tc>
        <w:tc>
          <w:tcPr>
            <w:tcW w:w="3080" w:type="dxa"/>
          </w:tcPr>
          <w:p w14:paraId="6ED948F9" w14:textId="77777777" w:rsidR="005951EE" w:rsidRPr="00BD64CE" w:rsidRDefault="005951EE" w:rsidP="005951EE">
            <w:pPr>
              <w:pStyle w:val="CellBody"/>
              <w:rPr>
                <w:rFonts w:ascii="Arial" w:hAnsi="Arial" w:cs="Arial"/>
                <w:sz w:val="20"/>
                <w:szCs w:val="20"/>
              </w:rPr>
            </w:pPr>
          </w:p>
        </w:tc>
      </w:tr>
    </w:tbl>
    <w:p w14:paraId="1D0F142A" w14:textId="77777777" w:rsidR="006E74EB" w:rsidRPr="00BD64CE" w:rsidRDefault="006E74EB" w:rsidP="0069589A">
      <w:pPr>
        <w:pStyle w:val="ListParagraph"/>
        <w:keepLines w:val="0"/>
        <w:rPr>
          <w:b/>
        </w:rPr>
      </w:pPr>
    </w:p>
    <w:tbl>
      <w:tblPr>
        <w:tblStyle w:val="Style1"/>
        <w:tblW w:w="0" w:type="auto"/>
        <w:tblLook w:val="04A0" w:firstRow="1" w:lastRow="0" w:firstColumn="1" w:lastColumn="0" w:noHBand="0" w:noVBand="1"/>
      </w:tblPr>
      <w:tblGrid>
        <w:gridCol w:w="3012"/>
        <w:gridCol w:w="3006"/>
        <w:gridCol w:w="3009"/>
      </w:tblGrid>
      <w:tr w:rsidR="00F82786" w:rsidRPr="00BD64CE" w14:paraId="230A44B4" w14:textId="77777777" w:rsidTr="000B100D">
        <w:tc>
          <w:tcPr>
            <w:tcW w:w="9243" w:type="dxa"/>
            <w:gridSpan w:val="3"/>
          </w:tcPr>
          <w:p w14:paraId="66854DE5" w14:textId="77777777" w:rsidR="00F82786" w:rsidRPr="0069589A" w:rsidRDefault="00F82786" w:rsidP="0069589A">
            <w:pPr>
              <w:rPr>
                <w:b/>
              </w:rPr>
            </w:pPr>
            <w:r w:rsidRPr="0069589A">
              <w:rPr>
                <w:b/>
              </w:rPr>
              <w:t>External lighting parameters</w:t>
            </w:r>
          </w:p>
        </w:tc>
      </w:tr>
      <w:tr w:rsidR="005951EE" w:rsidRPr="00BD64CE" w14:paraId="5F09BE1C" w14:textId="77777777" w:rsidTr="004841F0">
        <w:tc>
          <w:tcPr>
            <w:tcW w:w="3082" w:type="dxa"/>
          </w:tcPr>
          <w:p w14:paraId="5BFA6031" w14:textId="77777777" w:rsidR="005951EE" w:rsidRPr="0069589A" w:rsidRDefault="005951EE" w:rsidP="0069589A">
            <w:pPr>
              <w:rPr>
                <w:b/>
              </w:rPr>
            </w:pPr>
            <w:r w:rsidRPr="0069589A">
              <w:rPr>
                <w:b/>
              </w:rPr>
              <w:t>Parameter</w:t>
            </w:r>
          </w:p>
        </w:tc>
        <w:tc>
          <w:tcPr>
            <w:tcW w:w="3080" w:type="dxa"/>
          </w:tcPr>
          <w:p w14:paraId="2F49177C" w14:textId="77777777" w:rsidR="005951EE" w:rsidRPr="0069589A" w:rsidRDefault="005951EE" w:rsidP="0069589A">
            <w:pPr>
              <w:rPr>
                <w:b/>
              </w:rPr>
            </w:pPr>
            <w:r w:rsidRPr="0069589A">
              <w:rPr>
                <w:b/>
              </w:rPr>
              <w:t>Proposed Building</w:t>
            </w:r>
          </w:p>
        </w:tc>
        <w:tc>
          <w:tcPr>
            <w:tcW w:w="3081" w:type="dxa"/>
          </w:tcPr>
          <w:p w14:paraId="2216C82A" w14:textId="77777777" w:rsidR="005951EE" w:rsidRPr="0069589A" w:rsidRDefault="005951EE" w:rsidP="0069589A">
            <w:pPr>
              <w:rPr>
                <w:b/>
              </w:rPr>
            </w:pPr>
            <w:r w:rsidRPr="0069589A">
              <w:rPr>
                <w:b/>
              </w:rPr>
              <w:t>Reference Building</w:t>
            </w:r>
          </w:p>
        </w:tc>
      </w:tr>
      <w:tr w:rsidR="005951EE" w:rsidRPr="00BD64CE" w14:paraId="02D18D50" w14:textId="77777777" w:rsidTr="004841F0">
        <w:tc>
          <w:tcPr>
            <w:tcW w:w="3082" w:type="dxa"/>
          </w:tcPr>
          <w:p w14:paraId="13CF239F" w14:textId="77777777" w:rsidR="005951EE" w:rsidRPr="00BD64CE" w:rsidRDefault="005951EE" w:rsidP="0069589A">
            <w:r w:rsidRPr="00BD64CE">
              <w:t>Lighting type</w:t>
            </w:r>
          </w:p>
        </w:tc>
        <w:tc>
          <w:tcPr>
            <w:tcW w:w="3080" w:type="dxa"/>
          </w:tcPr>
          <w:p w14:paraId="0C965060" w14:textId="77777777" w:rsidR="005951EE" w:rsidRPr="00BD64CE" w:rsidRDefault="005951EE" w:rsidP="0069589A"/>
        </w:tc>
        <w:tc>
          <w:tcPr>
            <w:tcW w:w="3081" w:type="dxa"/>
          </w:tcPr>
          <w:p w14:paraId="7D961C88" w14:textId="77777777" w:rsidR="005951EE" w:rsidRPr="00BD64CE" w:rsidRDefault="005951EE" w:rsidP="0069589A"/>
        </w:tc>
      </w:tr>
      <w:tr w:rsidR="005951EE" w:rsidRPr="00BD64CE" w14:paraId="4B1E1A15" w14:textId="77777777" w:rsidTr="004841F0">
        <w:tc>
          <w:tcPr>
            <w:tcW w:w="3082" w:type="dxa"/>
          </w:tcPr>
          <w:p w14:paraId="3C26EBF0" w14:textId="77777777" w:rsidR="005951EE" w:rsidRPr="00BD64CE" w:rsidRDefault="005951EE" w:rsidP="0069589A">
            <w:r w:rsidRPr="00BD64CE">
              <w:t>Lighting category</w:t>
            </w:r>
          </w:p>
        </w:tc>
        <w:tc>
          <w:tcPr>
            <w:tcW w:w="3080" w:type="dxa"/>
          </w:tcPr>
          <w:p w14:paraId="3C3620AB" w14:textId="77777777" w:rsidR="005951EE" w:rsidRPr="00BD64CE" w:rsidRDefault="005951EE" w:rsidP="0069589A"/>
        </w:tc>
        <w:tc>
          <w:tcPr>
            <w:tcW w:w="3081" w:type="dxa"/>
          </w:tcPr>
          <w:p w14:paraId="03901FBC" w14:textId="77777777" w:rsidR="005951EE" w:rsidRPr="00BD64CE" w:rsidRDefault="005951EE" w:rsidP="0069589A"/>
        </w:tc>
      </w:tr>
      <w:tr w:rsidR="005951EE" w:rsidRPr="00BD64CE" w14:paraId="5ECAC58B" w14:textId="77777777" w:rsidTr="004841F0">
        <w:tc>
          <w:tcPr>
            <w:tcW w:w="3082" w:type="dxa"/>
          </w:tcPr>
          <w:p w14:paraId="5CDB669A" w14:textId="77777777" w:rsidR="005951EE" w:rsidRPr="00BD64CE" w:rsidRDefault="005951EE" w:rsidP="0069589A">
            <w:r w:rsidRPr="00BD64CE">
              <w:t>Category minimum illuminance (lux)</w:t>
            </w:r>
          </w:p>
        </w:tc>
        <w:tc>
          <w:tcPr>
            <w:tcW w:w="3080" w:type="dxa"/>
          </w:tcPr>
          <w:p w14:paraId="67FC0D04" w14:textId="77777777" w:rsidR="005951EE" w:rsidRPr="00BD64CE" w:rsidRDefault="005951EE" w:rsidP="0069589A"/>
        </w:tc>
        <w:tc>
          <w:tcPr>
            <w:tcW w:w="3081" w:type="dxa"/>
          </w:tcPr>
          <w:p w14:paraId="4B8C41F2" w14:textId="77777777" w:rsidR="005951EE" w:rsidRPr="00BD64CE" w:rsidRDefault="005951EE" w:rsidP="0069589A"/>
        </w:tc>
      </w:tr>
      <w:tr w:rsidR="005951EE" w:rsidRPr="00BD64CE" w14:paraId="20139267" w14:textId="77777777" w:rsidTr="004841F0">
        <w:tc>
          <w:tcPr>
            <w:tcW w:w="3082" w:type="dxa"/>
          </w:tcPr>
          <w:p w14:paraId="24093D2A" w14:textId="77777777" w:rsidR="005951EE" w:rsidRPr="00BD64CE" w:rsidRDefault="005951EE" w:rsidP="0069589A">
            <w:r w:rsidRPr="00BD64CE">
              <w:t>Design illuminance (lux)</w:t>
            </w:r>
          </w:p>
        </w:tc>
        <w:tc>
          <w:tcPr>
            <w:tcW w:w="3080" w:type="dxa"/>
          </w:tcPr>
          <w:p w14:paraId="117C3BAB" w14:textId="77777777" w:rsidR="005951EE" w:rsidRPr="00BD64CE" w:rsidRDefault="005951EE" w:rsidP="0069589A"/>
        </w:tc>
        <w:tc>
          <w:tcPr>
            <w:tcW w:w="3081" w:type="dxa"/>
          </w:tcPr>
          <w:p w14:paraId="6609C691" w14:textId="77777777" w:rsidR="005951EE" w:rsidRPr="00BD64CE" w:rsidRDefault="005951EE" w:rsidP="0069589A"/>
        </w:tc>
      </w:tr>
      <w:tr w:rsidR="005951EE" w:rsidRPr="00BD64CE" w14:paraId="197752B1" w14:textId="77777777" w:rsidTr="004841F0">
        <w:tc>
          <w:tcPr>
            <w:tcW w:w="3082" w:type="dxa"/>
          </w:tcPr>
          <w:p w14:paraId="29E43836" w14:textId="77777777" w:rsidR="005951EE" w:rsidRPr="00BD64CE" w:rsidRDefault="005951EE" w:rsidP="0069589A">
            <w:r w:rsidRPr="00BD64CE">
              <w:t>Design lighting power density (W/m²)</w:t>
            </w:r>
          </w:p>
        </w:tc>
        <w:tc>
          <w:tcPr>
            <w:tcW w:w="3080" w:type="dxa"/>
          </w:tcPr>
          <w:p w14:paraId="334D2B56" w14:textId="77777777" w:rsidR="005951EE" w:rsidRPr="00BD64CE" w:rsidRDefault="005951EE" w:rsidP="0069589A"/>
        </w:tc>
        <w:tc>
          <w:tcPr>
            <w:tcW w:w="3081" w:type="dxa"/>
          </w:tcPr>
          <w:p w14:paraId="3284532A" w14:textId="77777777" w:rsidR="005951EE" w:rsidRPr="00BD64CE" w:rsidRDefault="005951EE" w:rsidP="0069589A"/>
        </w:tc>
      </w:tr>
      <w:tr w:rsidR="005951EE" w:rsidRPr="00BD64CE" w14:paraId="19418695" w14:textId="77777777" w:rsidTr="004841F0">
        <w:tc>
          <w:tcPr>
            <w:tcW w:w="3082" w:type="dxa"/>
          </w:tcPr>
          <w:p w14:paraId="11AC2160" w14:textId="77777777" w:rsidR="005951EE" w:rsidRPr="00BD64CE" w:rsidRDefault="005951EE" w:rsidP="0069589A">
            <w:r w:rsidRPr="00BD64CE">
              <w:t>Modelled lighting power density (W/m²)</w:t>
            </w:r>
          </w:p>
        </w:tc>
        <w:tc>
          <w:tcPr>
            <w:tcW w:w="3080" w:type="dxa"/>
          </w:tcPr>
          <w:p w14:paraId="138927E2" w14:textId="77777777" w:rsidR="005951EE" w:rsidRPr="00BD64CE" w:rsidRDefault="005951EE" w:rsidP="0069589A"/>
        </w:tc>
        <w:tc>
          <w:tcPr>
            <w:tcW w:w="3081" w:type="dxa"/>
          </w:tcPr>
          <w:p w14:paraId="0FCBD1EF" w14:textId="77777777" w:rsidR="005951EE" w:rsidRPr="00BD64CE" w:rsidRDefault="005951EE" w:rsidP="0069589A"/>
        </w:tc>
      </w:tr>
      <w:tr w:rsidR="005951EE" w:rsidRPr="00BD64CE" w14:paraId="75E6CD5B" w14:textId="77777777" w:rsidTr="004841F0">
        <w:tc>
          <w:tcPr>
            <w:tcW w:w="3082" w:type="dxa"/>
          </w:tcPr>
          <w:p w14:paraId="01D4C3EC" w14:textId="77777777" w:rsidR="005951EE" w:rsidRPr="00BD64CE" w:rsidRDefault="005951EE" w:rsidP="0069589A">
            <w:r w:rsidRPr="00BD64CE">
              <w:t>Controls</w:t>
            </w:r>
          </w:p>
        </w:tc>
        <w:tc>
          <w:tcPr>
            <w:tcW w:w="3080" w:type="dxa"/>
          </w:tcPr>
          <w:p w14:paraId="5A6CD447" w14:textId="77777777" w:rsidR="005951EE" w:rsidRPr="00BD64CE" w:rsidRDefault="005951EE" w:rsidP="0069589A"/>
        </w:tc>
        <w:tc>
          <w:tcPr>
            <w:tcW w:w="3081" w:type="dxa"/>
          </w:tcPr>
          <w:p w14:paraId="1C1893B2" w14:textId="77777777" w:rsidR="005951EE" w:rsidRPr="00BD64CE" w:rsidRDefault="005951EE" w:rsidP="0069589A"/>
        </w:tc>
      </w:tr>
    </w:tbl>
    <w:p w14:paraId="32611704"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26C89C9C" w14:textId="77777777" w:rsidTr="000B100D">
        <w:tc>
          <w:tcPr>
            <w:tcW w:w="6912" w:type="dxa"/>
            <w:shd w:val="clear" w:color="auto" w:fill="DBE5F1" w:themeFill="accent1" w:themeFillTint="33"/>
          </w:tcPr>
          <w:p w14:paraId="51BCD123"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53B02001"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31CDF2F6" w14:textId="77777777" w:rsidTr="000B100D">
        <w:tc>
          <w:tcPr>
            <w:tcW w:w="6912" w:type="dxa"/>
          </w:tcPr>
          <w:p w14:paraId="792CC2C4" w14:textId="77777777" w:rsidR="005F6214" w:rsidRPr="00710E6D" w:rsidRDefault="005F6214" w:rsidP="000B100D">
            <w:pPr>
              <w:pStyle w:val="Bluetext"/>
              <w:rPr>
                <w:color w:val="auto"/>
              </w:rPr>
            </w:pPr>
            <w:r w:rsidRPr="00710E6D">
              <w:rPr>
                <w:color w:val="auto"/>
              </w:rPr>
              <w:t>[####]</w:t>
            </w:r>
          </w:p>
        </w:tc>
        <w:tc>
          <w:tcPr>
            <w:tcW w:w="2331" w:type="dxa"/>
          </w:tcPr>
          <w:p w14:paraId="4538DEF3" w14:textId="77777777" w:rsidR="005F6214" w:rsidRPr="00710E6D" w:rsidRDefault="005F6214" w:rsidP="000B100D">
            <w:pPr>
              <w:pStyle w:val="Bluetext"/>
              <w:jc w:val="center"/>
              <w:rPr>
                <w:color w:val="8064A2"/>
              </w:rPr>
            </w:pPr>
            <w:r w:rsidRPr="00710E6D">
              <w:rPr>
                <w:color w:val="8064A2"/>
              </w:rPr>
              <w:t>[####]</w:t>
            </w:r>
          </w:p>
        </w:tc>
      </w:tr>
      <w:tr w:rsidR="005F6214" w:rsidRPr="00710E6D" w14:paraId="1201361E" w14:textId="77777777" w:rsidTr="000B100D">
        <w:tc>
          <w:tcPr>
            <w:tcW w:w="6912" w:type="dxa"/>
          </w:tcPr>
          <w:p w14:paraId="44EE834F" w14:textId="77777777" w:rsidR="005F6214" w:rsidRPr="00710E6D" w:rsidRDefault="005F6214" w:rsidP="000B100D">
            <w:pPr>
              <w:pStyle w:val="Bluetext"/>
              <w:rPr>
                <w:color w:val="auto"/>
              </w:rPr>
            </w:pPr>
            <w:r w:rsidRPr="00710E6D">
              <w:rPr>
                <w:color w:val="auto"/>
              </w:rPr>
              <w:t>[####]</w:t>
            </w:r>
          </w:p>
        </w:tc>
        <w:tc>
          <w:tcPr>
            <w:tcW w:w="2331" w:type="dxa"/>
          </w:tcPr>
          <w:p w14:paraId="0D305388" w14:textId="77777777" w:rsidR="005F6214" w:rsidRPr="00710E6D" w:rsidRDefault="005F6214" w:rsidP="000B100D">
            <w:pPr>
              <w:pStyle w:val="Bluetext"/>
              <w:jc w:val="center"/>
              <w:rPr>
                <w:color w:val="auto"/>
              </w:rPr>
            </w:pPr>
            <w:r w:rsidRPr="00710E6D">
              <w:rPr>
                <w:color w:val="8064A2"/>
              </w:rPr>
              <w:t>[####]</w:t>
            </w:r>
          </w:p>
        </w:tc>
      </w:tr>
    </w:tbl>
    <w:p w14:paraId="5385C8BB" w14:textId="66C7B567" w:rsidR="00475B89" w:rsidRPr="0069589A" w:rsidRDefault="005F6214" w:rsidP="007F23EC">
      <w:pPr>
        <w:pStyle w:val="Heading3"/>
      </w:pPr>
      <w:r w:rsidDel="005F6214">
        <w:lastRenderedPageBreak/>
        <w:t xml:space="preserve"> </w:t>
      </w:r>
      <w:bookmarkStart w:id="280" w:name="_Toc383618237"/>
      <w:ins w:id="281" w:author="Ting Li" w:date="2022-05-26T14:42:00Z">
        <w:r w:rsidR="00CC716E">
          <w:t>15.2.</w:t>
        </w:r>
      </w:ins>
      <w:ins w:id="282" w:author="Ting Li" w:date="2022-05-26T14:51:00Z">
        <w:r w:rsidR="00BB19DB">
          <w:t>8</w:t>
        </w:r>
      </w:ins>
      <w:ins w:id="283" w:author="Ting Li" w:date="2022-05-26T14:42:00Z">
        <w:r w:rsidR="00CC716E">
          <w:t xml:space="preserve"> </w:t>
        </w:r>
      </w:ins>
      <w:r w:rsidR="005951EE" w:rsidRPr="00BD64CE">
        <w:t xml:space="preserve">Domestic Hot Water Services </w:t>
      </w:r>
      <w:bookmarkEnd w:id="280"/>
    </w:p>
    <w:tbl>
      <w:tblPr>
        <w:tblStyle w:val="Style1"/>
        <w:tblW w:w="0" w:type="auto"/>
        <w:tblLook w:val="04A0" w:firstRow="1" w:lastRow="0" w:firstColumn="1" w:lastColumn="0" w:noHBand="0" w:noVBand="1"/>
      </w:tblPr>
      <w:tblGrid>
        <w:gridCol w:w="3016"/>
        <w:gridCol w:w="3005"/>
        <w:gridCol w:w="3006"/>
      </w:tblGrid>
      <w:tr w:rsidR="0069589A" w:rsidRPr="00BD64CE" w14:paraId="1C4DD767" w14:textId="77777777" w:rsidTr="000B100D">
        <w:tc>
          <w:tcPr>
            <w:tcW w:w="9243" w:type="dxa"/>
            <w:gridSpan w:val="3"/>
          </w:tcPr>
          <w:p w14:paraId="4E7291BD" w14:textId="77777777" w:rsidR="0069589A" w:rsidRPr="0069589A" w:rsidRDefault="0069589A" w:rsidP="0069589A">
            <w:pPr>
              <w:rPr>
                <w:b/>
                <w:szCs w:val="20"/>
              </w:rPr>
            </w:pPr>
            <w:r w:rsidRPr="0069589A">
              <w:rPr>
                <w:b/>
              </w:rPr>
              <w:t>Domestic hot water services</w:t>
            </w:r>
          </w:p>
        </w:tc>
      </w:tr>
      <w:tr w:rsidR="005951EE" w:rsidRPr="00BD64CE" w14:paraId="44D0B1BD" w14:textId="77777777" w:rsidTr="004841F0">
        <w:tc>
          <w:tcPr>
            <w:tcW w:w="3085" w:type="dxa"/>
          </w:tcPr>
          <w:p w14:paraId="714D58CA" w14:textId="77777777" w:rsidR="005951EE" w:rsidRPr="0069589A" w:rsidRDefault="00957CAB" w:rsidP="0069589A">
            <w:pPr>
              <w:rPr>
                <w:b/>
                <w:szCs w:val="20"/>
              </w:rPr>
            </w:pPr>
            <w:r w:rsidRPr="0069589A">
              <w:rPr>
                <w:b/>
                <w:szCs w:val="20"/>
              </w:rPr>
              <w:t>Parameter</w:t>
            </w:r>
          </w:p>
        </w:tc>
        <w:tc>
          <w:tcPr>
            <w:tcW w:w="3079" w:type="dxa"/>
          </w:tcPr>
          <w:p w14:paraId="3F543D70" w14:textId="77777777" w:rsidR="005951EE" w:rsidRPr="0069589A" w:rsidRDefault="00957CAB" w:rsidP="0069589A">
            <w:pPr>
              <w:rPr>
                <w:b/>
                <w:szCs w:val="20"/>
              </w:rPr>
            </w:pPr>
            <w:r w:rsidRPr="0069589A">
              <w:rPr>
                <w:b/>
                <w:szCs w:val="20"/>
              </w:rPr>
              <w:t>Proposed Building</w:t>
            </w:r>
          </w:p>
        </w:tc>
        <w:tc>
          <w:tcPr>
            <w:tcW w:w="3079" w:type="dxa"/>
          </w:tcPr>
          <w:p w14:paraId="1DC5B580" w14:textId="77777777" w:rsidR="005951EE" w:rsidRPr="0069589A" w:rsidRDefault="00957CAB" w:rsidP="0069589A">
            <w:pPr>
              <w:rPr>
                <w:b/>
                <w:szCs w:val="20"/>
              </w:rPr>
            </w:pPr>
            <w:r w:rsidRPr="0069589A">
              <w:rPr>
                <w:b/>
                <w:szCs w:val="20"/>
              </w:rPr>
              <w:t>Reference Building</w:t>
            </w:r>
          </w:p>
        </w:tc>
      </w:tr>
      <w:tr w:rsidR="005951EE" w:rsidRPr="00BD64CE" w14:paraId="2641AE7E" w14:textId="77777777" w:rsidTr="004841F0">
        <w:tc>
          <w:tcPr>
            <w:tcW w:w="3085" w:type="dxa"/>
          </w:tcPr>
          <w:p w14:paraId="153F6905" w14:textId="77777777" w:rsidR="005951EE" w:rsidRPr="00BD64CE" w:rsidRDefault="00957CAB" w:rsidP="0069589A">
            <w:pPr>
              <w:rPr>
                <w:szCs w:val="20"/>
              </w:rPr>
            </w:pPr>
            <w:r w:rsidRPr="00BD64CE">
              <w:rPr>
                <w:szCs w:val="20"/>
              </w:rPr>
              <w:t>System description</w:t>
            </w:r>
          </w:p>
        </w:tc>
        <w:tc>
          <w:tcPr>
            <w:tcW w:w="3079" w:type="dxa"/>
          </w:tcPr>
          <w:p w14:paraId="3CAC91A0" w14:textId="77777777" w:rsidR="005951EE" w:rsidRPr="00BD64CE" w:rsidRDefault="005951EE" w:rsidP="0069589A">
            <w:pPr>
              <w:rPr>
                <w:szCs w:val="20"/>
              </w:rPr>
            </w:pPr>
          </w:p>
        </w:tc>
        <w:tc>
          <w:tcPr>
            <w:tcW w:w="3079" w:type="dxa"/>
          </w:tcPr>
          <w:p w14:paraId="435B726E" w14:textId="77777777" w:rsidR="005951EE" w:rsidRPr="00BD64CE" w:rsidRDefault="005951EE" w:rsidP="0069589A">
            <w:pPr>
              <w:rPr>
                <w:szCs w:val="20"/>
              </w:rPr>
            </w:pPr>
          </w:p>
        </w:tc>
      </w:tr>
      <w:tr w:rsidR="005951EE" w:rsidRPr="00BD64CE" w14:paraId="6D2B09D2" w14:textId="77777777" w:rsidTr="004841F0">
        <w:tc>
          <w:tcPr>
            <w:tcW w:w="3085" w:type="dxa"/>
          </w:tcPr>
          <w:p w14:paraId="40CFEB05" w14:textId="77777777" w:rsidR="005951EE" w:rsidRPr="00BD64CE" w:rsidRDefault="00957CAB" w:rsidP="0069589A">
            <w:pPr>
              <w:rPr>
                <w:szCs w:val="20"/>
              </w:rPr>
            </w:pPr>
            <w:r w:rsidRPr="00BD64CE">
              <w:rPr>
                <w:szCs w:val="20"/>
              </w:rPr>
              <w:t>System heat source</w:t>
            </w:r>
          </w:p>
        </w:tc>
        <w:tc>
          <w:tcPr>
            <w:tcW w:w="3079" w:type="dxa"/>
          </w:tcPr>
          <w:p w14:paraId="0377F117" w14:textId="77777777" w:rsidR="005951EE" w:rsidRPr="00BD64CE" w:rsidRDefault="005951EE" w:rsidP="0069589A">
            <w:pPr>
              <w:rPr>
                <w:szCs w:val="20"/>
              </w:rPr>
            </w:pPr>
          </w:p>
        </w:tc>
        <w:tc>
          <w:tcPr>
            <w:tcW w:w="3079" w:type="dxa"/>
          </w:tcPr>
          <w:p w14:paraId="2B68C3C4" w14:textId="77777777" w:rsidR="005951EE" w:rsidRPr="00BD64CE" w:rsidRDefault="005951EE" w:rsidP="0069589A">
            <w:pPr>
              <w:rPr>
                <w:szCs w:val="20"/>
              </w:rPr>
            </w:pPr>
          </w:p>
        </w:tc>
      </w:tr>
      <w:tr w:rsidR="005951EE" w:rsidRPr="00BD64CE" w14:paraId="6AF16AF1" w14:textId="77777777" w:rsidTr="004841F0">
        <w:tc>
          <w:tcPr>
            <w:tcW w:w="3085" w:type="dxa"/>
          </w:tcPr>
          <w:p w14:paraId="2724B267" w14:textId="77777777" w:rsidR="005951EE" w:rsidRPr="00BD64CE" w:rsidRDefault="00957CAB" w:rsidP="0069589A">
            <w:pPr>
              <w:rPr>
                <w:szCs w:val="20"/>
              </w:rPr>
            </w:pPr>
            <w:r w:rsidRPr="00BD64CE">
              <w:rPr>
                <w:szCs w:val="20"/>
              </w:rPr>
              <w:t>Hot water usage (L/day)</w:t>
            </w:r>
          </w:p>
        </w:tc>
        <w:tc>
          <w:tcPr>
            <w:tcW w:w="3079" w:type="dxa"/>
          </w:tcPr>
          <w:p w14:paraId="45DCEFA9" w14:textId="77777777" w:rsidR="005951EE" w:rsidRPr="00BD64CE" w:rsidRDefault="005951EE" w:rsidP="0069589A">
            <w:pPr>
              <w:rPr>
                <w:szCs w:val="20"/>
              </w:rPr>
            </w:pPr>
          </w:p>
        </w:tc>
        <w:tc>
          <w:tcPr>
            <w:tcW w:w="3079" w:type="dxa"/>
          </w:tcPr>
          <w:p w14:paraId="47E302DB" w14:textId="77777777" w:rsidR="005951EE" w:rsidRPr="00BD64CE" w:rsidRDefault="005951EE" w:rsidP="0069589A">
            <w:pPr>
              <w:rPr>
                <w:szCs w:val="20"/>
              </w:rPr>
            </w:pPr>
          </w:p>
        </w:tc>
      </w:tr>
      <w:tr w:rsidR="005951EE" w:rsidRPr="00BD64CE" w14:paraId="69726246" w14:textId="77777777" w:rsidTr="004841F0">
        <w:tc>
          <w:tcPr>
            <w:tcW w:w="3085" w:type="dxa"/>
          </w:tcPr>
          <w:p w14:paraId="4AA08228" w14:textId="77777777" w:rsidR="005951EE" w:rsidRPr="00BD64CE" w:rsidRDefault="00957CAB" w:rsidP="0069589A">
            <w:pPr>
              <w:rPr>
                <w:szCs w:val="20"/>
              </w:rPr>
            </w:pPr>
            <w:r w:rsidRPr="00BD64CE">
              <w:rPr>
                <w:szCs w:val="20"/>
              </w:rPr>
              <w:t>Hot water usage profile</w:t>
            </w:r>
          </w:p>
        </w:tc>
        <w:tc>
          <w:tcPr>
            <w:tcW w:w="3079" w:type="dxa"/>
          </w:tcPr>
          <w:p w14:paraId="0AAE13DF" w14:textId="77777777" w:rsidR="005951EE" w:rsidRPr="00BD64CE" w:rsidRDefault="005951EE" w:rsidP="0069589A">
            <w:pPr>
              <w:rPr>
                <w:szCs w:val="20"/>
              </w:rPr>
            </w:pPr>
          </w:p>
        </w:tc>
        <w:tc>
          <w:tcPr>
            <w:tcW w:w="3079" w:type="dxa"/>
          </w:tcPr>
          <w:p w14:paraId="533D1599" w14:textId="77777777" w:rsidR="005951EE" w:rsidRPr="00BD64CE" w:rsidRDefault="005951EE" w:rsidP="0069589A">
            <w:pPr>
              <w:rPr>
                <w:szCs w:val="20"/>
              </w:rPr>
            </w:pPr>
          </w:p>
        </w:tc>
      </w:tr>
      <w:tr w:rsidR="005951EE" w:rsidRPr="00BD64CE" w14:paraId="02BA069E" w14:textId="77777777" w:rsidTr="004841F0">
        <w:tc>
          <w:tcPr>
            <w:tcW w:w="3085" w:type="dxa"/>
          </w:tcPr>
          <w:p w14:paraId="64311382" w14:textId="77777777" w:rsidR="005951EE" w:rsidRPr="00BD64CE" w:rsidRDefault="00957CAB" w:rsidP="0069589A">
            <w:pPr>
              <w:rPr>
                <w:szCs w:val="20"/>
              </w:rPr>
            </w:pPr>
            <w:r w:rsidRPr="00BD64CE">
              <w:rPr>
                <w:szCs w:val="20"/>
              </w:rPr>
              <w:t>System storage capacity (L)</w:t>
            </w:r>
          </w:p>
        </w:tc>
        <w:tc>
          <w:tcPr>
            <w:tcW w:w="3079" w:type="dxa"/>
          </w:tcPr>
          <w:p w14:paraId="49C65AA3" w14:textId="77777777" w:rsidR="005951EE" w:rsidRPr="00BD64CE" w:rsidRDefault="005951EE" w:rsidP="0069589A">
            <w:pPr>
              <w:rPr>
                <w:szCs w:val="20"/>
              </w:rPr>
            </w:pPr>
          </w:p>
        </w:tc>
        <w:tc>
          <w:tcPr>
            <w:tcW w:w="3079" w:type="dxa"/>
          </w:tcPr>
          <w:p w14:paraId="598FF515" w14:textId="77777777" w:rsidR="005951EE" w:rsidRPr="00BD64CE" w:rsidRDefault="005951EE" w:rsidP="0069589A">
            <w:pPr>
              <w:rPr>
                <w:szCs w:val="20"/>
              </w:rPr>
            </w:pPr>
          </w:p>
        </w:tc>
      </w:tr>
      <w:tr w:rsidR="005951EE" w:rsidRPr="00BD64CE" w14:paraId="5E566D38" w14:textId="77777777" w:rsidTr="004841F0">
        <w:tc>
          <w:tcPr>
            <w:tcW w:w="3085" w:type="dxa"/>
          </w:tcPr>
          <w:p w14:paraId="359C82A9" w14:textId="77777777" w:rsidR="005951EE" w:rsidRPr="00BD64CE" w:rsidRDefault="00957CAB" w:rsidP="0069589A">
            <w:pPr>
              <w:rPr>
                <w:szCs w:val="20"/>
              </w:rPr>
            </w:pPr>
            <w:r w:rsidRPr="00BD64CE">
              <w:rPr>
                <w:szCs w:val="20"/>
              </w:rPr>
              <w:t>System heating efficiency (gross) (%)</w:t>
            </w:r>
          </w:p>
        </w:tc>
        <w:tc>
          <w:tcPr>
            <w:tcW w:w="3079" w:type="dxa"/>
          </w:tcPr>
          <w:p w14:paraId="504D6E21" w14:textId="77777777" w:rsidR="005951EE" w:rsidRPr="00BD64CE" w:rsidRDefault="005951EE" w:rsidP="0069589A">
            <w:pPr>
              <w:rPr>
                <w:szCs w:val="20"/>
              </w:rPr>
            </w:pPr>
          </w:p>
        </w:tc>
        <w:tc>
          <w:tcPr>
            <w:tcW w:w="3079" w:type="dxa"/>
          </w:tcPr>
          <w:p w14:paraId="4586C593" w14:textId="77777777" w:rsidR="005951EE" w:rsidRPr="00BD64CE" w:rsidRDefault="005951EE" w:rsidP="0069589A">
            <w:pPr>
              <w:rPr>
                <w:szCs w:val="20"/>
              </w:rPr>
            </w:pPr>
          </w:p>
        </w:tc>
      </w:tr>
      <w:tr w:rsidR="005951EE" w:rsidRPr="00BD64CE" w14:paraId="67862797" w14:textId="77777777" w:rsidTr="004841F0">
        <w:tc>
          <w:tcPr>
            <w:tcW w:w="3085" w:type="dxa"/>
          </w:tcPr>
          <w:p w14:paraId="34A8EEDC" w14:textId="77777777" w:rsidR="005951EE" w:rsidRPr="00BD64CE" w:rsidRDefault="00957CAB" w:rsidP="0069589A">
            <w:pPr>
              <w:rPr>
                <w:szCs w:val="20"/>
              </w:rPr>
            </w:pPr>
            <w:r w:rsidRPr="00BD64CE">
              <w:rPr>
                <w:szCs w:val="20"/>
              </w:rPr>
              <w:t>System distribution losses (kW)</w:t>
            </w:r>
          </w:p>
        </w:tc>
        <w:tc>
          <w:tcPr>
            <w:tcW w:w="3079" w:type="dxa"/>
          </w:tcPr>
          <w:p w14:paraId="4FE04EE1" w14:textId="77777777" w:rsidR="005951EE" w:rsidRPr="00BD64CE" w:rsidRDefault="005951EE" w:rsidP="0069589A">
            <w:pPr>
              <w:rPr>
                <w:szCs w:val="20"/>
              </w:rPr>
            </w:pPr>
          </w:p>
        </w:tc>
        <w:tc>
          <w:tcPr>
            <w:tcW w:w="3079" w:type="dxa"/>
          </w:tcPr>
          <w:p w14:paraId="6B3EE939" w14:textId="77777777" w:rsidR="005951EE" w:rsidRPr="00BD64CE" w:rsidRDefault="005951EE" w:rsidP="0069589A">
            <w:pPr>
              <w:rPr>
                <w:szCs w:val="20"/>
              </w:rPr>
            </w:pPr>
          </w:p>
        </w:tc>
      </w:tr>
      <w:tr w:rsidR="005951EE" w:rsidRPr="00BD64CE" w14:paraId="0C0AC8F7" w14:textId="77777777" w:rsidTr="004841F0">
        <w:tc>
          <w:tcPr>
            <w:tcW w:w="3085" w:type="dxa"/>
          </w:tcPr>
          <w:p w14:paraId="20A9BDAC" w14:textId="77777777" w:rsidR="005951EE" w:rsidRPr="00BD64CE" w:rsidRDefault="00957CAB" w:rsidP="0069589A">
            <w:pPr>
              <w:rPr>
                <w:szCs w:val="20"/>
              </w:rPr>
            </w:pPr>
            <w:r w:rsidRPr="00BD64CE">
              <w:rPr>
                <w:szCs w:val="20"/>
              </w:rPr>
              <w:t>System design supply temperature (°C)</w:t>
            </w:r>
          </w:p>
        </w:tc>
        <w:tc>
          <w:tcPr>
            <w:tcW w:w="3079" w:type="dxa"/>
          </w:tcPr>
          <w:p w14:paraId="2ADE45F4" w14:textId="77777777" w:rsidR="005951EE" w:rsidRPr="00BD64CE" w:rsidRDefault="005951EE" w:rsidP="0069589A">
            <w:pPr>
              <w:rPr>
                <w:szCs w:val="20"/>
              </w:rPr>
            </w:pPr>
          </w:p>
        </w:tc>
        <w:tc>
          <w:tcPr>
            <w:tcW w:w="3079" w:type="dxa"/>
          </w:tcPr>
          <w:p w14:paraId="2C2E6CA5" w14:textId="77777777" w:rsidR="005951EE" w:rsidRPr="00BD64CE" w:rsidRDefault="005951EE" w:rsidP="0069589A">
            <w:pPr>
              <w:rPr>
                <w:szCs w:val="20"/>
              </w:rPr>
            </w:pPr>
          </w:p>
        </w:tc>
      </w:tr>
      <w:tr w:rsidR="005951EE" w:rsidRPr="00BD64CE" w14:paraId="1094DA68" w14:textId="77777777" w:rsidTr="004841F0">
        <w:tc>
          <w:tcPr>
            <w:tcW w:w="3085" w:type="dxa"/>
          </w:tcPr>
          <w:p w14:paraId="14CC691A" w14:textId="77777777" w:rsidR="005951EE" w:rsidRPr="00BD64CE" w:rsidRDefault="00957CAB" w:rsidP="0069589A">
            <w:pPr>
              <w:rPr>
                <w:szCs w:val="20"/>
              </w:rPr>
            </w:pPr>
            <w:r w:rsidRPr="00BD64CE">
              <w:rPr>
                <w:szCs w:val="20"/>
              </w:rPr>
              <w:t>System minimum storage temperature (°C)</w:t>
            </w:r>
          </w:p>
        </w:tc>
        <w:tc>
          <w:tcPr>
            <w:tcW w:w="3079" w:type="dxa"/>
          </w:tcPr>
          <w:p w14:paraId="00E8B4DC" w14:textId="77777777" w:rsidR="005951EE" w:rsidRPr="00BD64CE" w:rsidRDefault="005951EE" w:rsidP="0069589A">
            <w:pPr>
              <w:rPr>
                <w:szCs w:val="20"/>
              </w:rPr>
            </w:pPr>
          </w:p>
        </w:tc>
        <w:tc>
          <w:tcPr>
            <w:tcW w:w="3079" w:type="dxa"/>
          </w:tcPr>
          <w:p w14:paraId="7A6F080D" w14:textId="77777777" w:rsidR="005951EE" w:rsidRPr="00BD64CE" w:rsidRDefault="005951EE" w:rsidP="0069589A">
            <w:pPr>
              <w:rPr>
                <w:szCs w:val="20"/>
              </w:rPr>
            </w:pPr>
          </w:p>
        </w:tc>
      </w:tr>
    </w:tbl>
    <w:p w14:paraId="398B7437" w14:textId="77777777" w:rsidR="005F6214" w:rsidRDefault="005F6214">
      <w:pPr>
        <w:spacing w:before="0" w:after="0" w:line="240" w:lineRule="auto"/>
      </w:pPr>
      <w:bookmarkStart w:id="284" w:name="_Toc383618238"/>
    </w:p>
    <w:p w14:paraId="35F630CE"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03FC68E6" w14:textId="77777777" w:rsidTr="000B100D">
        <w:tc>
          <w:tcPr>
            <w:tcW w:w="6912" w:type="dxa"/>
            <w:shd w:val="clear" w:color="auto" w:fill="DBE5F1" w:themeFill="accent1" w:themeFillTint="33"/>
          </w:tcPr>
          <w:p w14:paraId="40BB2BF9"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6792C0D4"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40A9290C" w14:textId="77777777" w:rsidTr="000B100D">
        <w:tc>
          <w:tcPr>
            <w:tcW w:w="6912" w:type="dxa"/>
          </w:tcPr>
          <w:p w14:paraId="0550F7E8" w14:textId="77777777" w:rsidR="005F6214" w:rsidRPr="00710E6D" w:rsidRDefault="005F6214" w:rsidP="000B100D">
            <w:pPr>
              <w:pStyle w:val="Bluetext"/>
              <w:rPr>
                <w:color w:val="auto"/>
              </w:rPr>
            </w:pPr>
            <w:r w:rsidRPr="00710E6D">
              <w:rPr>
                <w:color w:val="auto"/>
              </w:rPr>
              <w:t>[####]</w:t>
            </w:r>
          </w:p>
        </w:tc>
        <w:tc>
          <w:tcPr>
            <w:tcW w:w="2331" w:type="dxa"/>
          </w:tcPr>
          <w:p w14:paraId="0E43232D" w14:textId="77777777" w:rsidR="005F6214" w:rsidRPr="00710E6D" w:rsidRDefault="005F6214" w:rsidP="000B100D">
            <w:pPr>
              <w:pStyle w:val="Bluetext"/>
              <w:jc w:val="center"/>
              <w:rPr>
                <w:color w:val="8064A2"/>
              </w:rPr>
            </w:pPr>
            <w:r w:rsidRPr="00710E6D">
              <w:rPr>
                <w:color w:val="8064A2"/>
              </w:rPr>
              <w:t>[####]</w:t>
            </w:r>
          </w:p>
        </w:tc>
      </w:tr>
      <w:tr w:rsidR="005F6214" w:rsidRPr="00710E6D" w14:paraId="552DD054" w14:textId="77777777" w:rsidTr="000B100D">
        <w:tc>
          <w:tcPr>
            <w:tcW w:w="6912" w:type="dxa"/>
          </w:tcPr>
          <w:p w14:paraId="349897F0" w14:textId="77777777" w:rsidR="005F6214" w:rsidRPr="00710E6D" w:rsidRDefault="005F6214" w:rsidP="000B100D">
            <w:pPr>
              <w:pStyle w:val="Bluetext"/>
              <w:rPr>
                <w:color w:val="auto"/>
              </w:rPr>
            </w:pPr>
            <w:r w:rsidRPr="00710E6D">
              <w:rPr>
                <w:color w:val="auto"/>
              </w:rPr>
              <w:t>[####]</w:t>
            </w:r>
          </w:p>
        </w:tc>
        <w:tc>
          <w:tcPr>
            <w:tcW w:w="2331" w:type="dxa"/>
          </w:tcPr>
          <w:p w14:paraId="5D099F36" w14:textId="77777777" w:rsidR="005F6214" w:rsidRPr="00710E6D" w:rsidRDefault="005F6214" w:rsidP="000B100D">
            <w:pPr>
              <w:pStyle w:val="Bluetext"/>
              <w:jc w:val="center"/>
              <w:rPr>
                <w:color w:val="auto"/>
              </w:rPr>
            </w:pPr>
            <w:r w:rsidRPr="00710E6D">
              <w:rPr>
                <w:color w:val="8064A2"/>
              </w:rPr>
              <w:t>[####]</w:t>
            </w:r>
          </w:p>
        </w:tc>
      </w:tr>
    </w:tbl>
    <w:p w14:paraId="599E0E11" w14:textId="77777777" w:rsidR="00343EBC" w:rsidRDefault="005F6214">
      <w:pPr>
        <w:spacing w:before="0" w:after="0" w:line="240" w:lineRule="auto"/>
        <w:rPr>
          <w:bCs/>
          <w:caps/>
          <w:color w:val="365F91" w:themeColor="accent1" w:themeShade="BF"/>
          <w:sz w:val="24"/>
          <w:szCs w:val="28"/>
        </w:rPr>
      </w:pPr>
      <w:r w:rsidDel="005F6214">
        <w:t xml:space="preserve"> </w:t>
      </w:r>
      <w:r w:rsidR="00343EBC">
        <w:br w:type="page"/>
      </w:r>
    </w:p>
    <w:p w14:paraId="1F8E7D11" w14:textId="4BD583CB" w:rsidR="008328A8" w:rsidRPr="005E200E" w:rsidRDefault="00CC716E" w:rsidP="007F23EC">
      <w:pPr>
        <w:pStyle w:val="Heading3"/>
      </w:pPr>
      <w:ins w:id="285" w:author="Ting Li" w:date="2022-05-26T14:43:00Z">
        <w:r>
          <w:lastRenderedPageBreak/>
          <w:t>15.2.</w:t>
        </w:r>
      </w:ins>
      <w:ins w:id="286" w:author="Ting Li" w:date="2022-05-26T14:51:00Z">
        <w:r w:rsidR="00BB19DB">
          <w:t>9</w:t>
        </w:r>
      </w:ins>
      <w:ins w:id="287" w:author="Ting Li" w:date="2022-05-26T14:43:00Z">
        <w:r>
          <w:t xml:space="preserve"> </w:t>
        </w:r>
      </w:ins>
      <w:r w:rsidR="005951EE" w:rsidRPr="005E200E">
        <w:t xml:space="preserve">Appliances </w:t>
      </w:r>
      <w:bookmarkEnd w:id="284"/>
    </w:p>
    <w:tbl>
      <w:tblPr>
        <w:tblStyle w:val="Style1"/>
        <w:tblW w:w="0" w:type="auto"/>
        <w:tblLook w:val="04A0" w:firstRow="1" w:lastRow="0" w:firstColumn="1" w:lastColumn="0" w:noHBand="0" w:noVBand="1"/>
      </w:tblPr>
      <w:tblGrid>
        <w:gridCol w:w="3036"/>
        <w:gridCol w:w="2994"/>
        <w:gridCol w:w="2997"/>
      </w:tblGrid>
      <w:tr w:rsidR="0069589A" w:rsidRPr="00BD64CE" w14:paraId="7118AA7B" w14:textId="77777777" w:rsidTr="000B100D">
        <w:tc>
          <w:tcPr>
            <w:tcW w:w="9243" w:type="dxa"/>
            <w:gridSpan w:val="3"/>
          </w:tcPr>
          <w:p w14:paraId="3860B551" w14:textId="77777777" w:rsidR="0069589A" w:rsidRPr="0069589A" w:rsidRDefault="0069589A" w:rsidP="0069589A">
            <w:pPr>
              <w:rPr>
                <w:b/>
              </w:rPr>
            </w:pPr>
            <w:r w:rsidRPr="0069589A">
              <w:rPr>
                <w:b/>
              </w:rPr>
              <w:t>Appliance parameters</w:t>
            </w:r>
          </w:p>
        </w:tc>
      </w:tr>
      <w:tr w:rsidR="005951EE" w:rsidRPr="00BD64CE" w14:paraId="3B43BABB" w14:textId="77777777" w:rsidTr="005951EE">
        <w:tc>
          <w:tcPr>
            <w:tcW w:w="3086" w:type="dxa"/>
          </w:tcPr>
          <w:p w14:paraId="5A512A84" w14:textId="77777777" w:rsidR="005951EE" w:rsidRPr="0069589A" w:rsidRDefault="005951EE" w:rsidP="0069589A">
            <w:pPr>
              <w:rPr>
                <w:b/>
              </w:rPr>
            </w:pPr>
          </w:p>
        </w:tc>
        <w:tc>
          <w:tcPr>
            <w:tcW w:w="3078" w:type="dxa"/>
          </w:tcPr>
          <w:p w14:paraId="76D8F147" w14:textId="77777777" w:rsidR="005951EE" w:rsidRPr="0069589A" w:rsidRDefault="005951EE" w:rsidP="0069589A">
            <w:pPr>
              <w:rPr>
                <w:b/>
              </w:rPr>
            </w:pPr>
            <w:r w:rsidRPr="0069589A">
              <w:rPr>
                <w:b/>
              </w:rPr>
              <w:t>Proposed Building</w:t>
            </w:r>
          </w:p>
        </w:tc>
        <w:tc>
          <w:tcPr>
            <w:tcW w:w="3079" w:type="dxa"/>
          </w:tcPr>
          <w:p w14:paraId="7BAD1D23" w14:textId="77777777" w:rsidR="005951EE" w:rsidRPr="0069589A" w:rsidRDefault="005951EE" w:rsidP="0069589A">
            <w:pPr>
              <w:rPr>
                <w:b/>
              </w:rPr>
            </w:pPr>
            <w:r w:rsidRPr="0069589A">
              <w:rPr>
                <w:b/>
              </w:rPr>
              <w:t>Reference Building</w:t>
            </w:r>
          </w:p>
        </w:tc>
      </w:tr>
      <w:tr w:rsidR="005951EE" w:rsidRPr="00BD64CE" w14:paraId="37B251D0" w14:textId="77777777" w:rsidTr="005951EE">
        <w:tc>
          <w:tcPr>
            <w:tcW w:w="3086" w:type="dxa"/>
          </w:tcPr>
          <w:p w14:paraId="305F6AE1" w14:textId="77777777" w:rsidR="005951EE" w:rsidRPr="00BD64CE" w:rsidRDefault="00957CAB" w:rsidP="008E55C6">
            <w:r w:rsidRPr="00BD64CE">
              <w:t>Refrigerator/freezer manufacturer and model</w:t>
            </w:r>
          </w:p>
        </w:tc>
        <w:tc>
          <w:tcPr>
            <w:tcW w:w="3078" w:type="dxa"/>
          </w:tcPr>
          <w:p w14:paraId="57941680" w14:textId="77777777" w:rsidR="005951EE" w:rsidRPr="00BD64CE" w:rsidRDefault="005951EE" w:rsidP="008E55C6"/>
        </w:tc>
        <w:tc>
          <w:tcPr>
            <w:tcW w:w="3079" w:type="dxa"/>
          </w:tcPr>
          <w:p w14:paraId="67300164" w14:textId="77777777" w:rsidR="005951EE" w:rsidRPr="00BD64CE" w:rsidRDefault="005951EE" w:rsidP="008E55C6">
            <w:r w:rsidRPr="00BD64CE">
              <w:t>NA</w:t>
            </w:r>
          </w:p>
        </w:tc>
      </w:tr>
      <w:tr w:rsidR="005951EE" w:rsidRPr="00BD64CE" w14:paraId="653E77B8" w14:textId="77777777" w:rsidTr="005951EE">
        <w:tc>
          <w:tcPr>
            <w:tcW w:w="3086" w:type="dxa"/>
          </w:tcPr>
          <w:p w14:paraId="4EF97566" w14:textId="77777777" w:rsidR="005951EE" w:rsidRPr="00BD64CE" w:rsidRDefault="00957CAB" w:rsidP="008E55C6">
            <w:r w:rsidRPr="00BD64CE">
              <w:t>Refrigerator/freezer energy consumption (kWh/annum)</w:t>
            </w:r>
          </w:p>
        </w:tc>
        <w:tc>
          <w:tcPr>
            <w:tcW w:w="3078" w:type="dxa"/>
          </w:tcPr>
          <w:p w14:paraId="5319A5EA" w14:textId="77777777" w:rsidR="005951EE" w:rsidRPr="00BD64CE" w:rsidRDefault="005951EE" w:rsidP="008E55C6"/>
        </w:tc>
        <w:tc>
          <w:tcPr>
            <w:tcW w:w="3079" w:type="dxa"/>
          </w:tcPr>
          <w:p w14:paraId="19FEF660" w14:textId="77777777" w:rsidR="005951EE" w:rsidRPr="00BD64CE" w:rsidRDefault="005951EE" w:rsidP="008E55C6"/>
        </w:tc>
      </w:tr>
      <w:tr w:rsidR="005951EE" w:rsidRPr="00BD64CE" w14:paraId="3BA75DC8" w14:textId="77777777" w:rsidTr="005951EE">
        <w:tc>
          <w:tcPr>
            <w:tcW w:w="3086" w:type="dxa"/>
          </w:tcPr>
          <w:p w14:paraId="2883CC8D" w14:textId="77777777" w:rsidR="005951EE" w:rsidRPr="00BD64CE" w:rsidRDefault="00957CAB" w:rsidP="008E55C6">
            <w:r w:rsidRPr="00BD64CE">
              <w:t xml:space="preserve">Dish washer manufacturer and model </w:t>
            </w:r>
          </w:p>
        </w:tc>
        <w:tc>
          <w:tcPr>
            <w:tcW w:w="3078" w:type="dxa"/>
          </w:tcPr>
          <w:p w14:paraId="634AF69E" w14:textId="77777777" w:rsidR="005951EE" w:rsidRPr="00BD64CE" w:rsidRDefault="005951EE" w:rsidP="008E55C6"/>
        </w:tc>
        <w:tc>
          <w:tcPr>
            <w:tcW w:w="3079" w:type="dxa"/>
          </w:tcPr>
          <w:p w14:paraId="4DE3EA7B" w14:textId="77777777" w:rsidR="005951EE" w:rsidRPr="00BD64CE" w:rsidRDefault="005951EE" w:rsidP="008E55C6">
            <w:r w:rsidRPr="00BD64CE">
              <w:t>NA</w:t>
            </w:r>
          </w:p>
        </w:tc>
      </w:tr>
      <w:tr w:rsidR="005951EE" w:rsidRPr="00BD64CE" w14:paraId="6E1C45ED" w14:textId="77777777" w:rsidTr="005951EE">
        <w:tc>
          <w:tcPr>
            <w:tcW w:w="3086" w:type="dxa"/>
          </w:tcPr>
          <w:p w14:paraId="1EC5871E" w14:textId="77777777" w:rsidR="005951EE" w:rsidRPr="00BD64CE" w:rsidRDefault="00957CAB" w:rsidP="008E55C6">
            <w:r w:rsidRPr="00BD64CE">
              <w:t>Dish washer energy consumption (kWh/annum)</w:t>
            </w:r>
          </w:p>
        </w:tc>
        <w:tc>
          <w:tcPr>
            <w:tcW w:w="3078" w:type="dxa"/>
          </w:tcPr>
          <w:p w14:paraId="1ADD4BFD" w14:textId="77777777" w:rsidR="005951EE" w:rsidRPr="00BD64CE" w:rsidRDefault="005951EE" w:rsidP="008E55C6"/>
        </w:tc>
        <w:tc>
          <w:tcPr>
            <w:tcW w:w="3079" w:type="dxa"/>
          </w:tcPr>
          <w:p w14:paraId="36B8E454" w14:textId="77777777" w:rsidR="005951EE" w:rsidRPr="00BD64CE" w:rsidRDefault="005951EE" w:rsidP="008E55C6"/>
        </w:tc>
      </w:tr>
      <w:tr w:rsidR="005951EE" w:rsidRPr="00BD64CE" w14:paraId="1F40CEC8" w14:textId="77777777" w:rsidTr="005951EE">
        <w:tc>
          <w:tcPr>
            <w:tcW w:w="3086" w:type="dxa"/>
          </w:tcPr>
          <w:p w14:paraId="4DB38604" w14:textId="77777777" w:rsidR="005951EE" w:rsidRPr="00BD64CE" w:rsidRDefault="00957CAB" w:rsidP="008E55C6">
            <w:r w:rsidRPr="00BD64CE">
              <w:t xml:space="preserve">Clothes washer manufacturer and model </w:t>
            </w:r>
          </w:p>
        </w:tc>
        <w:tc>
          <w:tcPr>
            <w:tcW w:w="3078" w:type="dxa"/>
          </w:tcPr>
          <w:p w14:paraId="7B291719" w14:textId="77777777" w:rsidR="005951EE" w:rsidRPr="00BD64CE" w:rsidRDefault="005951EE" w:rsidP="008E55C6"/>
        </w:tc>
        <w:tc>
          <w:tcPr>
            <w:tcW w:w="3079" w:type="dxa"/>
          </w:tcPr>
          <w:p w14:paraId="72681D81" w14:textId="77777777" w:rsidR="005951EE" w:rsidRPr="00BD64CE" w:rsidRDefault="005951EE" w:rsidP="008E55C6">
            <w:r w:rsidRPr="00BD64CE">
              <w:t>NA</w:t>
            </w:r>
          </w:p>
        </w:tc>
      </w:tr>
      <w:tr w:rsidR="005951EE" w:rsidRPr="00BD64CE" w14:paraId="5B632281" w14:textId="77777777" w:rsidTr="005951EE">
        <w:tc>
          <w:tcPr>
            <w:tcW w:w="3086" w:type="dxa"/>
          </w:tcPr>
          <w:p w14:paraId="14499E4F" w14:textId="77777777" w:rsidR="005951EE" w:rsidRPr="00BD64CE" w:rsidRDefault="00957CAB" w:rsidP="008E55C6">
            <w:r w:rsidRPr="00BD64CE">
              <w:t>Clothes washer energy consumption (kWh/annum)</w:t>
            </w:r>
          </w:p>
        </w:tc>
        <w:tc>
          <w:tcPr>
            <w:tcW w:w="3078" w:type="dxa"/>
          </w:tcPr>
          <w:p w14:paraId="674AF365" w14:textId="77777777" w:rsidR="005951EE" w:rsidRPr="00BD64CE" w:rsidRDefault="005951EE" w:rsidP="008E55C6"/>
        </w:tc>
        <w:tc>
          <w:tcPr>
            <w:tcW w:w="3079" w:type="dxa"/>
          </w:tcPr>
          <w:p w14:paraId="41685A75" w14:textId="77777777" w:rsidR="005951EE" w:rsidRPr="00BD64CE" w:rsidRDefault="005951EE" w:rsidP="008E55C6"/>
        </w:tc>
      </w:tr>
      <w:tr w:rsidR="005951EE" w:rsidRPr="00BD64CE" w14:paraId="75265347" w14:textId="77777777" w:rsidTr="005951EE">
        <w:tc>
          <w:tcPr>
            <w:tcW w:w="3086" w:type="dxa"/>
          </w:tcPr>
          <w:p w14:paraId="052F8D34" w14:textId="77777777" w:rsidR="005951EE" w:rsidRPr="00BD64CE" w:rsidRDefault="00957CAB" w:rsidP="008E55C6">
            <w:r w:rsidRPr="00BD64CE">
              <w:t>Clothes dryer manufacturer and model</w:t>
            </w:r>
          </w:p>
        </w:tc>
        <w:tc>
          <w:tcPr>
            <w:tcW w:w="3078" w:type="dxa"/>
          </w:tcPr>
          <w:p w14:paraId="0C48AB4E" w14:textId="77777777" w:rsidR="005951EE" w:rsidRPr="00BD64CE" w:rsidRDefault="005951EE" w:rsidP="008E55C6"/>
        </w:tc>
        <w:tc>
          <w:tcPr>
            <w:tcW w:w="3079" w:type="dxa"/>
          </w:tcPr>
          <w:p w14:paraId="5AE097A4" w14:textId="77777777" w:rsidR="005951EE" w:rsidRPr="00BD64CE" w:rsidRDefault="005951EE" w:rsidP="008E55C6">
            <w:r w:rsidRPr="00BD64CE">
              <w:t>NA</w:t>
            </w:r>
          </w:p>
        </w:tc>
      </w:tr>
      <w:tr w:rsidR="005951EE" w:rsidRPr="00BD64CE" w14:paraId="25F8E173" w14:textId="77777777" w:rsidTr="005951EE">
        <w:tc>
          <w:tcPr>
            <w:tcW w:w="3086" w:type="dxa"/>
          </w:tcPr>
          <w:p w14:paraId="5A55CFCA" w14:textId="77777777" w:rsidR="005951EE" w:rsidRPr="00BD64CE" w:rsidRDefault="00957CAB" w:rsidP="008E55C6">
            <w:r w:rsidRPr="00BD64CE">
              <w:t>Clothes dryer energy consumption (kWh/annum)</w:t>
            </w:r>
          </w:p>
        </w:tc>
        <w:tc>
          <w:tcPr>
            <w:tcW w:w="3078" w:type="dxa"/>
          </w:tcPr>
          <w:p w14:paraId="2911621C" w14:textId="77777777" w:rsidR="005951EE" w:rsidRPr="00BD64CE" w:rsidRDefault="005951EE" w:rsidP="008E55C6"/>
        </w:tc>
        <w:tc>
          <w:tcPr>
            <w:tcW w:w="3079" w:type="dxa"/>
          </w:tcPr>
          <w:p w14:paraId="1AED8AF7" w14:textId="77777777" w:rsidR="005951EE" w:rsidRPr="00BD64CE" w:rsidRDefault="005951EE" w:rsidP="008E55C6"/>
        </w:tc>
      </w:tr>
    </w:tbl>
    <w:p w14:paraId="57EDC9B3" w14:textId="77777777" w:rsidR="005F6214" w:rsidRDefault="005F6214" w:rsidP="007F23EC">
      <w:pPr>
        <w:pStyle w:val="Heading3"/>
      </w:pPr>
    </w:p>
    <w:p w14:paraId="585FB875"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7736B6DA" w14:textId="77777777" w:rsidTr="000B100D">
        <w:tc>
          <w:tcPr>
            <w:tcW w:w="6912" w:type="dxa"/>
            <w:shd w:val="clear" w:color="auto" w:fill="DBE5F1" w:themeFill="accent1" w:themeFillTint="33"/>
          </w:tcPr>
          <w:p w14:paraId="6B3457F0"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521E808E"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307424B9" w14:textId="77777777" w:rsidTr="000B100D">
        <w:tc>
          <w:tcPr>
            <w:tcW w:w="6912" w:type="dxa"/>
          </w:tcPr>
          <w:p w14:paraId="0911BF49" w14:textId="77777777" w:rsidR="005F6214" w:rsidRPr="00710E6D" w:rsidRDefault="005F6214" w:rsidP="000B100D">
            <w:pPr>
              <w:pStyle w:val="Bluetext"/>
              <w:rPr>
                <w:color w:val="auto"/>
              </w:rPr>
            </w:pPr>
            <w:r w:rsidRPr="00710E6D">
              <w:rPr>
                <w:color w:val="auto"/>
              </w:rPr>
              <w:t>[####]</w:t>
            </w:r>
          </w:p>
        </w:tc>
        <w:tc>
          <w:tcPr>
            <w:tcW w:w="2331" w:type="dxa"/>
          </w:tcPr>
          <w:p w14:paraId="08E41130" w14:textId="77777777" w:rsidR="005F6214" w:rsidRPr="00710E6D" w:rsidRDefault="005F6214" w:rsidP="000B100D">
            <w:pPr>
              <w:pStyle w:val="Bluetext"/>
              <w:jc w:val="center"/>
              <w:rPr>
                <w:color w:val="8064A2"/>
              </w:rPr>
            </w:pPr>
            <w:r w:rsidRPr="00710E6D">
              <w:rPr>
                <w:color w:val="8064A2"/>
              </w:rPr>
              <w:t>[####]</w:t>
            </w:r>
          </w:p>
        </w:tc>
      </w:tr>
      <w:tr w:rsidR="005F6214" w:rsidRPr="00710E6D" w14:paraId="6E210810" w14:textId="77777777" w:rsidTr="000B100D">
        <w:tc>
          <w:tcPr>
            <w:tcW w:w="6912" w:type="dxa"/>
          </w:tcPr>
          <w:p w14:paraId="72B18F37" w14:textId="77777777" w:rsidR="005F6214" w:rsidRPr="00710E6D" w:rsidRDefault="005F6214" w:rsidP="000B100D">
            <w:pPr>
              <w:pStyle w:val="Bluetext"/>
              <w:rPr>
                <w:color w:val="auto"/>
              </w:rPr>
            </w:pPr>
            <w:r w:rsidRPr="00710E6D">
              <w:rPr>
                <w:color w:val="auto"/>
              </w:rPr>
              <w:t>[####]</w:t>
            </w:r>
          </w:p>
        </w:tc>
        <w:tc>
          <w:tcPr>
            <w:tcW w:w="2331" w:type="dxa"/>
          </w:tcPr>
          <w:p w14:paraId="20D03229" w14:textId="77777777" w:rsidR="005F6214" w:rsidRPr="00710E6D" w:rsidRDefault="005F6214" w:rsidP="000B100D">
            <w:pPr>
              <w:pStyle w:val="Bluetext"/>
              <w:jc w:val="center"/>
              <w:rPr>
                <w:color w:val="auto"/>
              </w:rPr>
            </w:pPr>
            <w:r w:rsidRPr="00710E6D">
              <w:rPr>
                <w:color w:val="8064A2"/>
              </w:rPr>
              <w:t>[####]</w:t>
            </w:r>
          </w:p>
        </w:tc>
      </w:tr>
    </w:tbl>
    <w:p w14:paraId="043F3E5C" w14:textId="77777777" w:rsidR="005F6214" w:rsidRDefault="005F6214" w:rsidP="005F6214"/>
    <w:p w14:paraId="0947FC4F" w14:textId="77777777" w:rsidR="005F6214" w:rsidRDefault="005F6214" w:rsidP="005F6214"/>
    <w:p w14:paraId="29A70E9C" w14:textId="77777777" w:rsidR="005F6214" w:rsidRDefault="005F6214" w:rsidP="005F6214"/>
    <w:p w14:paraId="08E83B16" w14:textId="77777777" w:rsidR="005F6214" w:rsidRDefault="005F6214" w:rsidP="005F6214"/>
    <w:p w14:paraId="502F6840" w14:textId="77777777" w:rsidR="005F6214" w:rsidRDefault="005F6214" w:rsidP="005F6214"/>
    <w:p w14:paraId="45BF2E00" w14:textId="77777777" w:rsidR="005F6214" w:rsidRPr="005F6214" w:rsidRDefault="005F6214" w:rsidP="005F6214"/>
    <w:p w14:paraId="52548C2B" w14:textId="0A9E1331" w:rsidR="008328A8" w:rsidRPr="00BD64CE" w:rsidRDefault="00CC716E" w:rsidP="007F23EC">
      <w:pPr>
        <w:pStyle w:val="Heading3"/>
      </w:pPr>
      <w:bookmarkStart w:id="288" w:name="_Toc383618239"/>
      <w:ins w:id="289" w:author="Ting Li" w:date="2022-05-26T14:43:00Z">
        <w:r>
          <w:lastRenderedPageBreak/>
          <w:t>15.2.1</w:t>
        </w:r>
      </w:ins>
      <w:ins w:id="290" w:author="Ting Li" w:date="2022-05-26T14:52:00Z">
        <w:r w:rsidR="00BB19DB">
          <w:t>0</w:t>
        </w:r>
      </w:ins>
      <w:ins w:id="291" w:author="Ting Li" w:date="2022-05-26T14:43:00Z">
        <w:r>
          <w:t xml:space="preserve"> </w:t>
        </w:r>
      </w:ins>
      <w:r w:rsidR="005951EE" w:rsidRPr="00BD64CE">
        <w:t xml:space="preserve">Photovoltaic </w:t>
      </w:r>
      <w:bookmarkEnd w:id="288"/>
      <w:r w:rsidR="00343EBC">
        <w:t>system and analysis</w:t>
      </w:r>
    </w:p>
    <w:tbl>
      <w:tblPr>
        <w:tblStyle w:val="Style1"/>
        <w:tblW w:w="0" w:type="auto"/>
        <w:tblLook w:val="04A0" w:firstRow="1" w:lastRow="0" w:firstColumn="1" w:lastColumn="0" w:noHBand="0" w:noVBand="1"/>
      </w:tblPr>
      <w:tblGrid>
        <w:gridCol w:w="4568"/>
        <w:gridCol w:w="4459"/>
      </w:tblGrid>
      <w:tr w:rsidR="0069589A" w:rsidRPr="00BD64CE" w14:paraId="5159F30A" w14:textId="77777777" w:rsidTr="000B100D">
        <w:tc>
          <w:tcPr>
            <w:tcW w:w="9243" w:type="dxa"/>
            <w:gridSpan w:val="2"/>
          </w:tcPr>
          <w:p w14:paraId="1092231E" w14:textId="77777777" w:rsidR="0069589A" w:rsidRPr="00BD64CE" w:rsidRDefault="0069589A" w:rsidP="008E55C6">
            <w:pPr>
              <w:rPr>
                <w:szCs w:val="20"/>
              </w:rPr>
            </w:pPr>
            <w:r w:rsidRPr="00BD64CE">
              <w:rPr>
                <w:rStyle w:val="ListParagraphChar"/>
                <w:b/>
              </w:rPr>
              <w:t>Photovoltaic analysis software</w:t>
            </w:r>
          </w:p>
        </w:tc>
      </w:tr>
      <w:tr w:rsidR="005951EE" w:rsidRPr="00BD64CE" w14:paraId="2ED634A3" w14:textId="77777777" w:rsidTr="0069589A">
        <w:tc>
          <w:tcPr>
            <w:tcW w:w="4665" w:type="dxa"/>
          </w:tcPr>
          <w:p w14:paraId="02CDA8DE" w14:textId="77777777" w:rsidR="005951EE" w:rsidRPr="00BD64CE" w:rsidRDefault="00957CAB" w:rsidP="008E55C6">
            <w:r w:rsidRPr="00BD64CE">
              <w:t>Software name and version</w:t>
            </w:r>
          </w:p>
        </w:tc>
        <w:tc>
          <w:tcPr>
            <w:tcW w:w="4578" w:type="dxa"/>
          </w:tcPr>
          <w:p w14:paraId="26D40525" w14:textId="77777777" w:rsidR="005951EE" w:rsidRPr="00BD64CE" w:rsidRDefault="005951EE" w:rsidP="008E55C6"/>
        </w:tc>
      </w:tr>
      <w:tr w:rsidR="005951EE" w:rsidRPr="00BD64CE" w14:paraId="2DFEA2FB" w14:textId="77777777" w:rsidTr="0069589A">
        <w:tc>
          <w:tcPr>
            <w:tcW w:w="4665" w:type="dxa"/>
          </w:tcPr>
          <w:p w14:paraId="6AAE13AD" w14:textId="77777777" w:rsidR="005951EE" w:rsidRPr="00BD64CE" w:rsidRDefault="00957CAB" w:rsidP="008E55C6">
            <w:r w:rsidRPr="00BD64CE">
              <w:t>Software developer</w:t>
            </w:r>
          </w:p>
        </w:tc>
        <w:tc>
          <w:tcPr>
            <w:tcW w:w="4578" w:type="dxa"/>
          </w:tcPr>
          <w:p w14:paraId="3335B21C" w14:textId="77777777" w:rsidR="005951EE" w:rsidRPr="00BD64CE" w:rsidRDefault="005951EE" w:rsidP="008E55C6"/>
        </w:tc>
      </w:tr>
    </w:tbl>
    <w:p w14:paraId="1CBF439D" w14:textId="46E23241" w:rsidR="0069589A" w:rsidRDefault="005951EE" w:rsidP="0064261C">
      <w:pPr>
        <w:pStyle w:val="ListParagraph"/>
      </w:pPr>
      <w:r w:rsidRPr="00BD64CE">
        <w:t xml:space="preserve">If software other than that recognised by the </w:t>
      </w:r>
      <w:r w:rsidR="00C65574">
        <w:t>NZGBC</w:t>
      </w:r>
      <w:r w:rsidR="00C65574" w:rsidRPr="00BD64CE">
        <w:t xml:space="preserve"> </w:t>
      </w:r>
      <w:r w:rsidRPr="00BD64CE">
        <w:t>has been used</w:t>
      </w:r>
      <w:r w:rsidR="0069589A">
        <w:t>, provide a description of how it satisfies the compliance framework criteria</w:t>
      </w:r>
    </w:p>
    <w:p w14:paraId="70919C00" w14:textId="77777777" w:rsidR="0069589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1D1A8E29" w14:textId="77777777" w:rsidR="0069589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1ECC6C93" w14:textId="77777777" w:rsidR="0069589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236E074A" w14:textId="77777777" w:rsidR="0069589A" w:rsidRDefault="0069589A" w:rsidP="0069589A">
      <w:pPr>
        <w:pStyle w:val="TableofFigures"/>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4F1A6B16" w14:textId="77777777" w:rsidR="0069589A" w:rsidRDefault="0069589A" w:rsidP="0069589A">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438B1697" w14:textId="77777777" w:rsidR="00475B89" w:rsidRPr="008E55C6" w:rsidRDefault="005951EE" w:rsidP="0064261C">
      <w:pPr>
        <w:pStyle w:val="ListParagraph"/>
        <w:rPr>
          <w:szCs w:val="20"/>
        </w:rPr>
      </w:pPr>
      <w:r w:rsidRPr="008E55C6">
        <w:rPr>
          <w:szCs w:val="20"/>
        </w:rPr>
        <w:t xml:space="preserve"> </w:t>
      </w:r>
      <w:r w:rsidR="008328A8" w:rsidRPr="008E55C6">
        <w:rPr>
          <w:rFonts w:eastAsiaTheme="minorHAnsi"/>
          <w:color w:val="8064A2" w:themeColor="accent4"/>
          <w:szCs w:val="20"/>
        </w:rPr>
        <w:t>[Insert documentation demonstrating that it satisfies the compliance framework criteria]</w:t>
      </w:r>
    </w:p>
    <w:tbl>
      <w:tblPr>
        <w:tblStyle w:val="Style1"/>
        <w:tblW w:w="9294" w:type="dxa"/>
        <w:tblLook w:val="04A0" w:firstRow="1" w:lastRow="0" w:firstColumn="1" w:lastColumn="0" w:noHBand="0" w:noVBand="1"/>
      </w:tblPr>
      <w:tblGrid>
        <w:gridCol w:w="4647"/>
        <w:gridCol w:w="4647"/>
      </w:tblGrid>
      <w:tr w:rsidR="0069589A" w:rsidRPr="00BD64CE" w14:paraId="5BA7A133" w14:textId="77777777" w:rsidTr="000B100D">
        <w:tc>
          <w:tcPr>
            <w:tcW w:w="9294" w:type="dxa"/>
            <w:gridSpan w:val="2"/>
          </w:tcPr>
          <w:p w14:paraId="49EE7266" w14:textId="77777777" w:rsidR="0069589A" w:rsidRPr="0069589A" w:rsidRDefault="0069589A" w:rsidP="0069589A">
            <w:pPr>
              <w:rPr>
                <w:b/>
                <w:szCs w:val="20"/>
              </w:rPr>
            </w:pPr>
            <w:r w:rsidRPr="0069589A">
              <w:rPr>
                <w:b/>
              </w:rPr>
              <w:t>Photovoltaic array parameters</w:t>
            </w:r>
          </w:p>
        </w:tc>
      </w:tr>
      <w:tr w:rsidR="005951EE" w:rsidRPr="00BD64CE" w14:paraId="610DCB05" w14:textId="77777777" w:rsidTr="005951EE">
        <w:tc>
          <w:tcPr>
            <w:tcW w:w="4647" w:type="dxa"/>
          </w:tcPr>
          <w:p w14:paraId="48DFFBD1" w14:textId="77777777" w:rsidR="005951EE" w:rsidRPr="0069589A" w:rsidRDefault="00957CAB" w:rsidP="0069589A">
            <w:pPr>
              <w:rPr>
                <w:b/>
                <w:szCs w:val="20"/>
              </w:rPr>
            </w:pPr>
            <w:r w:rsidRPr="0069589A">
              <w:rPr>
                <w:b/>
                <w:szCs w:val="20"/>
              </w:rPr>
              <w:t>Parameter</w:t>
            </w:r>
          </w:p>
        </w:tc>
        <w:tc>
          <w:tcPr>
            <w:tcW w:w="4647" w:type="dxa"/>
          </w:tcPr>
          <w:p w14:paraId="53CC560B" w14:textId="77777777" w:rsidR="005951EE" w:rsidRPr="0069589A" w:rsidRDefault="00957CAB" w:rsidP="0069589A">
            <w:pPr>
              <w:rPr>
                <w:b/>
                <w:szCs w:val="20"/>
              </w:rPr>
            </w:pPr>
            <w:r w:rsidRPr="0069589A">
              <w:rPr>
                <w:b/>
                <w:szCs w:val="20"/>
              </w:rPr>
              <w:t>Proposed Building</w:t>
            </w:r>
          </w:p>
        </w:tc>
      </w:tr>
      <w:tr w:rsidR="005951EE" w:rsidRPr="00BD64CE" w14:paraId="3B9A4478" w14:textId="77777777" w:rsidTr="005951EE">
        <w:tc>
          <w:tcPr>
            <w:tcW w:w="4647" w:type="dxa"/>
          </w:tcPr>
          <w:p w14:paraId="693275A7" w14:textId="77777777" w:rsidR="005951EE" w:rsidRPr="00BD64CE" w:rsidRDefault="00957CAB" w:rsidP="0069589A">
            <w:pPr>
              <w:rPr>
                <w:szCs w:val="20"/>
              </w:rPr>
            </w:pPr>
            <w:r w:rsidRPr="00BD64CE">
              <w:rPr>
                <w:szCs w:val="20"/>
              </w:rPr>
              <w:t>PV technology type</w:t>
            </w:r>
          </w:p>
        </w:tc>
        <w:tc>
          <w:tcPr>
            <w:tcW w:w="4647" w:type="dxa"/>
          </w:tcPr>
          <w:p w14:paraId="4FD864A7" w14:textId="77777777" w:rsidR="005951EE" w:rsidRPr="00BD64CE" w:rsidRDefault="005951EE" w:rsidP="0069589A">
            <w:pPr>
              <w:rPr>
                <w:szCs w:val="20"/>
              </w:rPr>
            </w:pPr>
          </w:p>
        </w:tc>
      </w:tr>
      <w:tr w:rsidR="005951EE" w:rsidRPr="00BD64CE" w14:paraId="16DA8D55" w14:textId="77777777" w:rsidTr="005951EE">
        <w:tc>
          <w:tcPr>
            <w:tcW w:w="4647" w:type="dxa"/>
          </w:tcPr>
          <w:p w14:paraId="2841755B" w14:textId="77777777" w:rsidR="005951EE" w:rsidRPr="00BD64CE" w:rsidRDefault="00957CAB" w:rsidP="0069589A">
            <w:pPr>
              <w:rPr>
                <w:szCs w:val="20"/>
              </w:rPr>
            </w:pPr>
            <w:r w:rsidRPr="00BD64CE">
              <w:rPr>
                <w:szCs w:val="20"/>
              </w:rPr>
              <w:t>PV module manufacturer and model</w:t>
            </w:r>
          </w:p>
        </w:tc>
        <w:tc>
          <w:tcPr>
            <w:tcW w:w="4647" w:type="dxa"/>
          </w:tcPr>
          <w:p w14:paraId="723FDBA7" w14:textId="77777777" w:rsidR="005951EE" w:rsidRPr="00BD64CE" w:rsidRDefault="005951EE" w:rsidP="0069589A">
            <w:pPr>
              <w:rPr>
                <w:szCs w:val="20"/>
              </w:rPr>
            </w:pPr>
          </w:p>
        </w:tc>
      </w:tr>
      <w:tr w:rsidR="005951EE" w:rsidRPr="00BD64CE" w14:paraId="7EA013BA" w14:textId="77777777" w:rsidTr="005951EE">
        <w:tc>
          <w:tcPr>
            <w:tcW w:w="4647" w:type="dxa"/>
          </w:tcPr>
          <w:p w14:paraId="596CAC80" w14:textId="77777777" w:rsidR="005951EE" w:rsidRPr="00BD64CE" w:rsidRDefault="00957CAB" w:rsidP="0069589A">
            <w:pPr>
              <w:rPr>
                <w:szCs w:val="20"/>
              </w:rPr>
            </w:pPr>
            <w:r w:rsidRPr="00BD64CE">
              <w:rPr>
                <w:szCs w:val="20"/>
              </w:rPr>
              <w:t>PV rated output at STC (We)</w:t>
            </w:r>
          </w:p>
        </w:tc>
        <w:tc>
          <w:tcPr>
            <w:tcW w:w="4647" w:type="dxa"/>
          </w:tcPr>
          <w:p w14:paraId="3922944D" w14:textId="77777777" w:rsidR="005951EE" w:rsidRPr="00BD64CE" w:rsidRDefault="005951EE" w:rsidP="0069589A">
            <w:pPr>
              <w:rPr>
                <w:szCs w:val="20"/>
              </w:rPr>
            </w:pPr>
          </w:p>
        </w:tc>
      </w:tr>
      <w:tr w:rsidR="005951EE" w:rsidRPr="00BD64CE" w14:paraId="0AFA4C11" w14:textId="77777777" w:rsidTr="005951EE">
        <w:tc>
          <w:tcPr>
            <w:tcW w:w="4647" w:type="dxa"/>
          </w:tcPr>
          <w:p w14:paraId="5E21CAE4" w14:textId="77777777" w:rsidR="005951EE" w:rsidRPr="00BD64CE" w:rsidRDefault="00957CAB" w:rsidP="0069589A">
            <w:pPr>
              <w:rPr>
                <w:szCs w:val="20"/>
              </w:rPr>
            </w:pPr>
            <w:r w:rsidRPr="00BD64CE">
              <w:rPr>
                <w:szCs w:val="20"/>
              </w:rPr>
              <w:t xml:space="preserve">PV DC conversion efficiency at STC at </w:t>
            </w:r>
            <w:proofErr w:type="gramStart"/>
            <w:r w:rsidRPr="00BD64CE">
              <w:rPr>
                <w:szCs w:val="20"/>
              </w:rPr>
              <w:t>full-load</w:t>
            </w:r>
            <w:proofErr w:type="gramEnd"/>
          </w:p>
        </w:tc>
        <w:tc>
          <w:tcPr>
            <w:tcW w:w="4647" w:type="dxa"/>
          </w:tcPr>
          <w:p w14:paraId="517184A3" w14:textId="77777777" w:rsidR="005951EE" w:rsidRPr="00BD64CE" w:rsidRDefault="005951EE" w:rsidP="0069589A">
            <w:pPr>
              <w:rPr>
                <w:szCs w:val="20"/>
              </w:rPr>
            </w:pPr>
          </w:p>
        </w:tc>
      </w:tr>
      <w:tr w:rsidR="005951EE" w:rsidRPr="00BD64CE" w14:paraId="4C6870E7" w14:textId="77777777" w:rsidTr="005951EE">
        <w:tc>
          <w:tcPr>
            <w:tcW w:w="4647" w:type="dxa"/>
          </w:tcPr>
          <w:p w14:paraId="3F44DC67" w14:textId="77777777" w:rsidR="005951EE" w:rsidRPr="00BD64CE" w:rsidRDefault="00957CAB" w:rsidP="0069589A">
            <w:pPr>
              <w:rPr>
                <w:szCs w:val="20"/>
              </w:rPr>
            </w:pPr>
            <w:r w:rsidRPr="00BD64CE">
              <w:rPr>
                <w:szCs w:val="20"/>
              </w:rPr>
              <w:t>PV DC conversion efficiency at part-load</w:t>
            </w:r>
          </w:p>
        </w:tc>
        <w:tc>
          <w:tcPr>
            <w:tcW w:w="4647" w:type="dxa"/>
          </w:tcPr>
          <w:p w14:paraId="4FC8260C" w14:textId="77777777" w:rsidR="005951EE" w:rsidRPr="00BD64CE" w:rsidRDefault="005951EE" w:rsidP="0069589A">
            <w:pPr>
              <w:rPr>
                <w:szCs w:val="20"/>
              </w:rPr>
            </w:pPr>
          </w:p>
        </w:tc>
      </w:tr>
      <w:tr w:rsidR="005951EE" w:rsidRPr="00BD64CE" w14:paraId="07EA8FAE" w14:textId="77777777" w:rsidTr="005951EE">
        <w:tc>
          <w:tcPr>
            <w:tcW w:w="4647" w:type="dxa"/>
          </w:tcPr>
          <w:p w14:paraId="5DC01FE3" w14:textId="77777777" w:rsidR="005951EE" w:rsidRPr="00BD64CE" w:rsidRDefault="00957CAB" w:rsidP="0069589A">
            <w:pPr>
              <w:rPr>
                <w:szCs w:val="20"/>
              </w:rPr>
            </w:pPr>
            <w:r w:rsidRPr="00BD64CE">
              <w:rPr>
                <w:szCs w:val="20"/>
              </w:rPr>
              <w:t>Total PV array area (m²)</w:t>
            </w:r>
          </w:p>
        </w:tc>
        <w:tc>
          <w:tcPr>
            <w:tcW w:w="4647" w:type="dxa"/>
          </w:tcPr>
          <w:p w14:paraId="2E943CBB" w14:textId="77777777" w:rsidR="005951EE" w:rsidRPr="00BD64CE" w:rsidRDefault="005951EE" w:rsidP="0069589A">
            <w:pPr>
              <w:rPr>
                <w:szCs w:val="20"/>
              </w:rPr>
            </w:pPr>
          </w:p>
        </w:tc>
      </w:tr>
      <w:tr w:rsidR="005951EE" w:rsidRPr="00BD64CE" w14:paraId="5B5DCA6E" w14:textId="77777777" w:rsidTr="005951EE">
        <w:tc>
          <w:tcPr>
            <w:tcW w:w="4647" w:type="dxa"/>
          </w:tcPr>
          <w:p w14:paraId="4C96AD19" w14:textId="77777777" w:rsidR="005951EE" w:rsidRPr="00BD64CE" w:rsidRDefault="00957CAB" w:rsidP="0069589A">
            <w:pPr>
              <w:rPr>
                <w:szCs w:val="20"/>
              </w:rPr>
            </w:pPr>
            <w:r w:rsidRPr="00BD64CE">
              <w:rPr>
                <w:szCs w:val="20"/>
              </w:rPr>
              <w:t>Performance degradation</w:t>
            </w:r>
          </w:p>
        </w:tc>
        <w:tc>
          <w:tcPr>
            <w:tcW w:w="4647" w:type="dxa"/>
          </w:tcPr>
          <w:p w14:paraId="4B7B7C56" w14:textId="77777777" w:rsidR="005951EE" w:rsidRPr="00BD64CE" w:rsidRDefault="005951EE" w:rsidP="0069589A">
            <w:pPr>
              <w:rPr>
                <w:szCs w:val="20"/>
              </w:rPr>
            </w:pPr>
          </w:p>
        </w:tc>
      </w:tr>
      <w:tr w:rsidR="005951EE" w:rsidRPr="00BD64CE" w14:paraId="57C734A9" w14:textId="77777777" w:rsidTr="005951EE">
        <w:tc>
          <w:tcPr>
            <w:tcW w:w="4647" w:type="dxa"/>
          </w:tcPr>
          <w:p w14:paraId="382BB9F9" w14:textId="77777777" w:rsidR="005951EE" w:rsidRPr="00BD64CE" w:rsidRDefault="00957CAB" w:rsidP="0069589A">
            <w:pPr>
              <w:rPr>
                <w:szCs w:val="20"/>
              </w:rPr>
            </w:pPr>
            <w:r w:rsidRPr="00BD64CE">
              <w:rPr>
                <w:szCs w:val="20"/>
              </w:rPr>
              <w:t>PV array mounting system</w:t>
            </w:r>
          </w:p>
        </w:tc>
        <w:tc>
          <w:tcPr>
            <w:tcW w:w="4647" w:type="dxa"/>
          </w:tcPr>
          <w:p w14:paraId="008A6166" w14:textId="77777777" w:rsidR="005951EE" w:rsidRPr="00BD64CE" w:rsidRDefault="005951EE" w:rsidP="0069589A">
            <w:pPr>
              <w:rPr>
                <w:szCs w:val="20"/>
              </w:rPr>
            </w:pPr>
          </w:p>
        </w:tc>
      </w:tr>
      <w:tr w:rsidR="005951EE" w:rsidRPr="00BD64CE" w14:paraId="28730A4B" w14:textId="77777777" w:rsidTr="005951EE">
        <w:tc>
          <w:tcPr>
            <w:tcW w:w="4647" w:type="dxa"/>
          </w:tcPr>
          <w:p w14:paraId="103C107D" w14:textId="77777777" w:rsidR="005951EE" w:rsidRPr="00BD64CE" w:rsidRDefault="00957CAB" w:rsidP="0069589A">
            <w:pPr>
              <w:rPr>
                <w:szCs w:val="20"/>
              </w:rPr>
            </w:pPr>
            <w:r w:rsidRPr="00BD64CE">
              <w:rPr>
                <w:szCs w:val="20"/>
              </w:rPr>
              <w:t>Inverter rating (</w:t>
            </w:r>
            <w:proofErr w:type="spellStart"/>
            <w:r w:rsidRPr="00BD64CE">
              <w:rPr>
                <w:szCs w:val="20"/>
              </w:rPr>
              <w:t>kWe</w:t>
            </w:r>
            <w:proofErr w:type="spellEnd"/>
            <w:r w:rsidRPr="00BD64CE">
              <w:rPr>
                <w:szCs w:val="20"/>
              </w:rPr>
              <w:t>)</w:t>
            </w:r>
          </w:p>
        </w:tc>
        <w:tc>
          <w:tcPr>
            <w:tcW w:w="4647" w:type="dxa"/>
          </w:tcPr>
          <w:p w14:paraId="6B514939" w14:textId="77777777" w:rsidR="005951EE" w:rsidRPr="00BD64CE" w:rsidRDefault="005951EE" w:rsidP="0069589A">
            <w:pPr>
              <w:rPr>
                <w:szCs w:val="20"/>
              </w:rPr>
            </w:pPr>
          </w:p>
        </w:tc>
      </w:tr>
      <w:tr w:rsidR="005951EE" w:rsidRPr="00BD64CE" w14:paraId="168A13F2" w14:textId="77777777" w:rsidTr="005951EE">
        <w:tc>
          <w:tcPr>
            <w:tcW w:w="4647" w:type="dxa"/>
          </w:tcPr>
          <w:p w14:paraId="605E9904" w14:textId="77777777" w:rsidR="005951EE" w:rsidRPr="00BD64CE" w:rsidRDefault="00957CAB" w:rsidP="0069589A">
            <w:pPr>
              <w:rPr>
                <w:szCs w:val="20"/>
              </w:rPr>
            </w:pPr>
            <w:r w:rsidRPr="00BD64CE">
              <w:rPr>
                <w:szCs w:val="20"/>
              </w:rPr>
              <w:t>Inverter efficiency at full-load and part-load</w:t>
            </w:r>
          </w:p>
        </w:tc>
        <w:tc>
          <w:tcPr>
            <w:tcW w:w="4647" w:type="dxa"/>
          </w:tcPr>
          <w:p w14:paraId="28210A04" w14:textId="77777777" w:rsidR="005951EE" w:rsidRPr="00BD64CE" w:rsidRDefault="005951EE" w:rsidP="0069589A">
            <w:pPr>
              <w:rPr>
                <w:szCs w:val="20"/>
              </w:rPr>
            </w:pPr>
          </w:p>
        </w:tc>
      </w:tr>
      <w:tr w:rsidR="005951EE" w:rsidRPr="00BD64CE" w14:paraId="7CF59A69" w14:textId="77777777" w:rsidTr="005951EE">
        <w:tc>
          <w:tcPr>
            <w:tcW w:w="4647" w:type="dxa"/>
          </w:tcPr>
          <w:p w14:paraId="4A2BF23F" w14:textId="77777777" w:rsidR="005951EE" w:rsidRPr="00BD64CE" w:rsidRDefault="00957CAB" w:rsidP="0069589A">
            <w:pPr>
              <w:rPr>
                <w:szCs w:val="20"/>
              </w:rPr>
            </w:pPr>
            <w:r w:rsidRPr="00BD64CE">
              <w:rPr>
                <w:szCs w:val="20"/>
              </w:rPr>
              <w:t>System shading description</w:t>
            </w:r>
          </w:p>
        </w:tc>
        <w:tc>
          <w:tcPr>
            <w:tcW w:w="4647" w:type="dxa"/>
          </w:tcPr>
          <w:p w14:paraId="12F931BB" w14:textId="77777777" w:rsidR="005951EE" w:rsidRPr="00BD64CE" w:rsidRDefault="005951EE" w:rsidP="0069589A">
            <w:pPr>
              <w:rPr>
                <w:szCs w:val="20"/>
              </w:rPr>
            </w:pPr>
          </w:p>
        </w:tc>
      </w:tr>
      <w:tr w:rsidR="005951EE" w:rsidRPr="00BD64CE" w14:paraId="3D2069BC" w14:textId="77777777" w:rsidTr="005951EE">
        <w:tc>
          <w:tcPr>
            <w:tcW w:w="4647" w:type="dxa"/>
          </w:tcPr>
          <w:p w14:paraId="7531B949" w14:textId="77777777" w:rsidR="005951EE" w:rsidRPr="00BD64CE" w:rsidRDefault="00957CAB" w:rsidP="0069589A">
            <w:pPr>
              <w:rPr>
                <w:szCs w:val="20"/>
              </w:rPr>
            </w:pPr>
            <w:r w:rsidRPr="00BD64CE">
              <w:rPr>
                <w:szCs w:val="20"/>
              </w:rPr>
              <w:t>PV array azimuth angle (°)</w:t>
            </w:r>
          </w:p>
        </w:tc>
        <w:tc>
          <w:tcPr>
            <w:tcW w:w="4647" w:type="dxa"/>
          </w:tcPr>
          <w:p w14:paraId="0F9E0B33" w14:textId="77777777" w:rsidR="005951EE" w:rsidRPr="00BD64CE" w:rsidRDefault="005951EE" w:rsidP="0069589A">
            <w:pPr>
              <w:rPr>
                <w:szCs w:val="20"/>
              </w:rPr>
            </w:pPr>
          </w:p>
        </w:tc>
      </w:tr>
      <w:tr w:rsidR="005951EE" w:rsidRPr="00BD64CE" w14:paraId="46210950" w14:textId="77777777" w:rsidTr="005951EE">
        <w:tc>
          <w:tcPr>
            <w:tcW w:w="4647" w:type="dxa"/>
          </w:tcPr>
          <w:p w14:paraId="1F8532B5" w14:textId="77777777" w:rsidR="005951EE" w:rsidRPr="00BD64CE" w:rsidRDefault="00957CAB" w:rsidP="0069589A">
            <w:pPr>
              <w:rPr>
                <w:szCs w:val="20"/>
              </w:rPr>
            </w:pPr>
            <w:r w:rsidRPr="00BD64CE">
              <w:rPr>
                <w:szCs w:val="20"/>
              </w:rPr>
              <w:t>PV array inclination angle (°)</w:t>
            </w:r>
          </w:p>
        </w:tc>
        <w:tc>
          <w:tcPr>
            <w:tcW w:w="4647" w:type="dxa"/>
          </w:tcPr>
          <w:p w14:paraId="53F70253" w14:textId="77777777" w:rsidR="005951EE" w:rsidRPr="00BD64CE" w:rsidRDefault="005951EE" w:rsidP="0069589A">
            <w:pPr>
              <w:rPr>
                <w:szCs w:val="20"/>
              </w:rPr>
            </w:pPr>
          </w:p>
        </w:tc>
      </w:tr>
      <w:tr w:rsidR="005951EE" w:rsidRPr="00BD64CE" w14:paraId="1C74FDF6" w14:textId="77777777" w:rsidTr="005951EE">
        <w:tc>
          <w:tcPr>
            <w:tcW w:w="4647" w:type="dxa"/>
          </w:tcPr>
          <w:p w14:paraId="7C6F0FC3" w14:textId="77777777" w:rsidR="005951EE" w:rsidRPr="00BD64CE" w:rsidRDefault="00957CAB" w:rsidP="0069589A">
            <w:pPr>
              <w:rPr>
                <w:szCs w:val="20"/>
              </w:rPr>
            </w:pPr>
            <w:r w:rsidRPr="00BD64CE">
              <w:rPr>
                <w:szCs w:val="20"/>
              </w:rPr>
              <w:t>PV array losses</w:t>
            </w:r>
          </w:p>
        </w:tc>
        <w:tc>
          <w:tcPr>
            <w:tcW w:w="4647" w:type="dxa"/>
          </w:tcPr>
          <w:p w14:paraId="4BBC938A" w14:textId="77777777" w:rsidR="005951EE" w:rsidRPr="00BD64CE" w:rsidRDefault="005951EE" w:rsidP="0069589A">
            <w:pPr>
              <w:rPr>
                <w:szCs w:val="20"/>
              </w:rPr>
            </w:pPr>
          </w:p>
        </w:tc>
      </w:tr>
      <w:tr w:rsidR="005951EE" w:rsidRPr="00BD64CE" w14:paraId="76021704" w14:textId="77777777" w:rsidTr="005951EE">
        <w:tc>
          <w:tcPr>
            <w:tcW w:w="4647" w:type="dxa"/>
          </w:tcPr>
          <w:p w14:paraId="4F3F7E43" w14:textId="77777777" w:rsidR="005951EE" w:rsidRPr="00BD64CE" w:rsidRDefault="00957CAB" w:rsidP="0069589A">
            <w:pPr>
              <w:rPr>
                <w:szCs w:val="20"/>
              </w:rPr>
            </w:pPr>
            <w:r w:rsidRPr="00BD64CE">
              <w:rPr>
                <w:szCs w:val="20"/>
              </w:rPr>
              <w:t>PV cell temperature losses</w:t>
            </w:r>
          </w:p>
        </w:tc>
        <w:tc>
          <w:tcPr>
            <w:tcW w:w="4647" w:type="dxa"/>
          </w:tcPr>
          <w:p w14:paraId="51DBBD82" w14:textId="77777777" w:rsidR="005951EE" w:rsidRPr="00BD64CE" w:rsidRDefault="005951EE" w:rsidP="0069589A">
            <w:pPr>
              <w:rPr>
                <w:szCs w:val="20"/>
              </w:rPr>
            </w:pPr>
          </w:p>
        </w:tc>
      </w:tr>
    </w:tbl>
    <w:p w14:paraId="4939D8C8" w14:textId="77777777" w:rsidR="005F6214" w:rsidRPr="00710E6D" w:rsidRDefault="005F6214" w:rsidP="005F6214">
      <w:pPr>
        <w:pStyle w:val="Bluetext"/>
        <w:spacing w:before="240" w:after="240"/>
        <w:rPr>
          <w:color w:val="auto"/>
          <w:lang w:val="en-US"/>
        </w:rPr>
      </w:pPr>
      <w:r w:rsidRPr="00710E6D">
        <w:rPr>
          <w:color w:val="auto"/>
          <w:lang w:val="en-US"/>
        </w:rPr>
        <w:lastRenderedPageBreak/>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354C2158" w14:textId="77777777" w:rsidTr="000B100D">
        <w:tc>
          <w:tcPr>
            <w:tcW w:w="6912" w:type="dxa"/>
            <w:shd w:val="clear" w:color="auto" w:fill="DBE5F1" w:themeFill="accent1" w:themeFillTint="33"/>
          </w:tcPr>
          <w:p w14:paraId="4B3E52E3"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30FEAD53"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52CB7619" w14:textId="77777777" w:rsidTr="000B100D">
        <w:tc>
          <w:tcPr>
            <w:tcW w:w="6912" w:type="dxa"/>
          </w:tcPr>
          <w:p w14:paraId="44A7FECA" w14:textId="77777777" w:rsidR="005F6214" w:rsidRPr="00710E6D" w:rsidRDefault="005F6214" w:rsidP="000B100D">
            <w:pPr>
              <w:pStyle w:val="Bluetext"/>
              <w:rPr>
                <w:color w:val="auto"/>
              </w:rPr>
            </w:pPr>
            <w:r w:rsidRPr="00710E6D">
              <w:rPr>
                <w:color w:val="auto"/>
              </w:rPr>
              <w:t>[####]</w:t>
            </w:r>
          </w:p>
        </w:tc>
        <w:tc>
          <w:tcPr>
            <w:tcW w:w="2331" w:type="dxa"/>
          </w:tcPr>
          <w:p w14:paraId="7BE672B5" w14:textId="77777777" w:rsidR="005F6214" w:rsidRPr="00710E6D" w:rsidRDefault="005F6214" w:rsidP="000B100D">
            <w:pPr>
              <w:pStyle w:val="Bluetext"/>
              <w:jc w:val="center"/>
              <w:rPr>
                <w:color w:val="8064A2"/>
              </w:rPr>
            </w:pPr>
            <w:r w:rsidRPr="00710E6D">
              <w:rPr>
                <w:color w:val="8064A2"/>
              </w:rPr>
              <w:t>[####]</w:t>
            </w:r>
          </w:p>
        </w:tc>
      </w:tr>
      <w:tr w:rsidR="005F6214" w:rsidRPr="00710E6D" w14:paraId="1B6B2370" w14:textId="77777777" w:rsidTr="000B100D">
        <w:tc>
          <w:tcPr>
            <w:tcW w:w="6912" w:type="dxa"/>
          </w:tcPr>
          <w:p w14:paraId="627E9018" w14:textId="77777777" w:rsidR="005F6214" w:rsidRPr="00710E6D" w:rsidRDefault="005F6214" w:rsidP="000B100D">
            <w:pPr>
              <w:pStyle w:val="Bluetext"/>
              <w:rPr>
                <w:color w:val="auto"/>
              </w:rPr>
            </w:pPr>
            <w:r w:rsidRPr="00710E6D">
              <w:rPr>
                <w:color w:val="auto"/>
              </w:rPr>
              <w:t>[####]</w:t>
            </w:r>
          </w:p>
        </w:tc>
        <w:tc>
          <w:tcPr>
            <w:tcW w:w="2331" w:type="dxa"/>
          </w:tcPr>
          <w:p w14:paraId="2C6AE1F4" w14:textId="77777777" w:rsidR="005F6214" w:rsidRPr="00710E6D" w:rsidRDefault="005F6214" w:rsidP="000B100D">
            <w:pPr>
              <w:pStyle w:val="Bluetext"/>
              <w:jc w:val="center"/>
              <w:rPr>
                <w:color w:val="auto"/>
              </w:rPr>
            </w:pPr>
            <w:r w:rsidRPr="00710E6D">
              <w:rPr>
                <w:color w:val="8064A2"/>
              </w:rPr>
              <w:t>[####]</w:t>
            </w:r>
          </w:p>
        </w:tc>
      </w:tr>
    </w:tbl>
    <w:p w14:paraId="1207055B" w14:textId="6EAEBEC1" w:rsidR="005F6214" w:rsidRDefault="005F6214" w:rsidP="007F23EC">
      <w:pPr>
        <w:pStyle w:val="Heading3"/>
      </w:pPr>
      <w:r w:rsidDel="005F6214">
        <w:t xml:space="preserve"> </w:t>
      </w:r>
    </w:p>
    <w:p w14:paraId="32652E21" w14:textId="71F900B9" w:rsidR="00475B89" w:rsidRPr="008E55C6" w:rsidRDefault="00CC716E" w:rsidP="007F23EC">
      <w:pPr>
        <w:pStyle w:val="Heading3"/>
      </w:pPr>
      <w:bookmarkStart w:id="292" w:name="_Toc383618240"/>
      <w:ins w:id="293" w:author="Ting Li" w:date="2022-05-26T14:43:00Z">
        <w:r>
          <w:t>15.2.1</w:t>
        </w:r>
      </w:ins>
      <w:ins w:id="294" w:author="Ting Li" w:date="2022-05-26T14:52:00Z">
        <w:r w:rsidR="00BB19DB">
          <w:t>1</w:t>
        </w:r>
      </w:ins>
      <w:ins w:id="295" w:author="Ting Li" w:date="2022-05-26T14:43:00Z">
        <w:r>
          <w:t xml:space="preserve"> </w:t>
        </w:r>
      </w:ins>
      <w:r w:rsidR="005951EE" w:rsidRPr="00BD64CE">
        <w:t xml:space="preserve">Solar Thermal System </w:t>
      </w:r>
      <w:bookmarkEnd w:id="292"/>
    </w:p>
    <w:tbl>
      <w:tblPr>
        <w:tblStyle w:val="Style1"/>
        <w:tblW w:w="9294" w:type="dxa"/>
        <w:tblLook w:val="04A0" w:firstRow="1" w:lastRow="0" w:firstColumn="1" w:lastColumn="0" w:noHBand="0" w:noVBand="1"/>
      </w:tblPr>
      <w:tblGrid>
        <w:gridCol w:w="4647"/>
        <w:gridCol w:w="4647"/>
      </w:tblGrid>
      <w:tr w:rsidR="008E55C6" w:rsidRPr="00BD64CE" w14:paraId="29DC22D2" w14:textId="77777777" w:rsidTr="000B100D">
        <w:tc>
          <w:tcPr>
            <w:tcW w:w="9294" w:type="dxa"/>
            <w:gridSpan w:val="2"/>
          </w:tcPr>
          <w:p w14:paraId="6EA7790F" w14:textId="77777777" w:rsidR="008E55C6" w:rsidRPr="008E55C6" w:rsidRDefault="008E55C6" w:rsidP="008E55C6">
            <w:pPr>
              <w:rPr>
                <w:b/>
                <w:szCs w:val="20"/>
              </w:rPr>
            </w:pPr>
            <w:r w:rsidRPr="008E55C6">
              <w:rPr>
                <w:b/>
              </w:rPr>
              <w:t>Solar thermal array parameters reporting requirements</w:t>
            </w:r>
          </w:p>
        </w:tc>
      </w:tr>
      <w:tr w:rsidR="005951EE" w:rsidRPr="00BD64CE" w14:paraId="4795947E" w14:textId="77777777" w:rsidTr="005951EE">
        <w:tc>
          <w:tcPr>
            <w:tcW w:w="4647" w:type="dxa"/>
          </w:tcPr>
          <w:p w14:paraId="7D309B31" w14:textId="77777777" w:rsidR="005951EE" w:rsidRPr="008E55C6" w:rsidRDefault="00957CAB" w:rsidP="008E55C6">
            <w:pPr>
              <w:rPr>
                <w:b/>
                <w:szCs w:val="20"/>
              </w:rPr>
            </w:pPr>
            <w:r w:rsidRPr="008E55C6">
              <w:rPr>
                <w:b/>
                <w:szCs w:val="20"/>
              </w:rPr>
              <w:t>Parameter</w:t>
            </w:r>
          </w:p>
        </w:tc>
        <w:tc>
          <w:tcPr>
            <w:tcW w:w="4647" w:type="dxa"/>
          </w:tcPr>
          <w:p w14:paraId="4CBE9CE3" w14:textId="77777777" w:rsidR="005951EE" w:rsidRPr="008E55C6" w:rsidRDefault="00957CAB" w:rsidP="008E55C6">
            <w:pPr>
              <w:rPr>
                <w:b/>
                <w:szCs w:val="20"/>
              </w:rPr>
            </w:pPr>
            <w:r w:rsidRPr="008E55C6">
              <w:rPr>
                <w:b/>
                <w:szCs w:val="20"/>
              </w:rPr>
              <w:t>Proposed Building</w:t>
            </w:r>
          </w:p>
        </w:tc>
      </w:tr>
      <w:tr w:rsidR="005951EE" w:rsidRPr="00BD64CE" w14:paraId="76FA7AB2" w14:textId="77777777" w:rsidTr="005951EE">
        <w:tc>
          <w:tcPr>
            <w:tcW w:w="4647" w:type="dxa"/>
          </w:tcPr>
          <w:p w14:paraId="506E926B" w14:textId="77777777" w:rsidR="005951EE" w:rsidRPr="00BD64CE" w:rsidRDefault="00957CAB" w:rsidP="008E55C6">
            <w:pPr>
              <w:rPr>
                <w:szCs w:val="20"/>
              </w:rPr>
            </w:pPr>
            <w:r w:rsidRPr="00BD64CE">
              <w:rPr>
                <w:szCs w:val="20"/>
              </w:rPr>
              <w:t>Solar collector type</w:t>
            </w:r>
          </w:p>
        </w:tc>
        <w:tc>
          <w:tcPr>
            <w:tcW w:w="4647" w:type="dxa"/>
          </w:tcPr>
          <w:p w14:paraId="3CF3FB3F" w14:textId="77777777" w:rsidR="005951EE" w:rsidRPr="00BD64CE" w:rsidRDefault="005951EE" w:rsidP="008E55C6">
            <w:pPr>
              <w:rPr>
                <w:szCs w:val="20"/>
              </w:rPr>
            </w:pPr>
          </w:p>
        </w:tc>
      </w:tr>
      <w:tr w:rsidR="005951EE" w:rsidRPr="00BD64CE" w14:paraId="0F5BDEBF" w14:textId="77777777" w:rsidTr="005951EE">
        <w:tc>
          <w:tcPr>
            <w:tcW w:w="4647" w:type="dxa"/>
          </w:tcPr>
          <w:p w14:paraId="02420491" w14:textId="77777777" w:rsidR="005951EE" w:rsidRPr="00BD64CE" w:rsidRDefault="00957CAB" w:rsidP="008E55C6">
            <w:pPr>
              <w:rPr>
                <w:szCs w:val="20"/>
              </w:rPr>
            </w:pPr>
            <w:r w:rsidRPr="00BD64CE">
              <w:rPr>
                <w:szCs w:val="20"/>
              </w:rPr>
              <w:t>Collector absorber area (total) (m²)</w:t>
            </w:r>
          </w:p>
        </w:tc>
        <w:tc>
          <w:tcPr>
            <w:tcW w:w="4647" w:type="dxa"/>
          </w:tcPr>
          <w:p w14:paraId="39B5D291" w14:textId="77777777" w:rsidR="005951EE" w:rsidRPr="00BD64CE" w:rsidRDefault="005951EE" w:rsidP="008E55C6">
            <w:pPr>
              <w:rPr>
                <w:szCs w:val="20"/>
              </w:rPr>
            </w:pPr>
          </w:p>
        </w:tc>
      </w:tr>
      <w:tr w:rsidR="005951EE" w:rsidRPr="00BD64CE" w14:paraId="47F1A138" w14:textId="77777777" w:rsidTr="005951EE">
        <w:tc>
          <w:tcPr>
            <w:tcW w:w="4647" w:type="dxa"/>
          </w:tcPr>
          <w:p w14:paraId="527CF63D" w14:textId="77777777" w:rsidR="005951EE" w:rsidRPr="00BD64CE" w:rsidRDefault="00957CAB" w:rsidP="008E55C6">
            <w:pPr>
              <w:rPr>
                <w:szCs w:val="20"/>
              </w:rPr>
            </w:pPr>
            <w:r w:rsidRPr="00BD64CE">
              <w:rPr>
                <w:szCs w:val="20"/>
              </w:rPr>
              <w:t>Collector efficiency coefficients (</w:t>
            </w:r>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1</m:t>
                  </m:r>
                </m:sub>
              </m:sSub>
            </m:oMath>
            <w:r w:rsidRPr="00BD64CE">
              <w:rPr>
                <w:szCs w:val="20"/>
              </w:rPr>
              <w:t xml:space="preserve"> (-), </w:t>
            </w:r>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2</m:t>
                  </m:r>
                </m:sub>
              </m:sSub>
            </m:oMath>
            <w:r w:rsidRPr="00BD64CE">
              <w:rPr>
                <w:szCs w:val="20"/>
              </w:rPr>
              <w:t xml:space="preserve"> (W/m² K) and </w:t>
            </w:r>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3</m:t>
                  </m:r>
                </m:sub>
              </m:sSub>
            </m:oMath>
            <w:r w:rsidRPr="00BD64CE">
              <w:rPr>
                <w:szCs w:val="20"/>
              </w:rPr>
              <w:t xml:space="preserve"> (W/m² K²))</w:t>
            </w:r>
          </w:p>
        </w:tc>
        <w:tc>
          <w:tcPr>
            <w:tcW w:w="4647" w:type="dxa"/>
          </w:tcPr>
          <w:p w14:paraId="1EFF6C7C" w14:textId="77777777" w:rsidR="005951EE" w:rsidRPr="00BD64CE" w:rsidRDefault="005951EE" w:rsidP="008E55C6">
            <w:pPr>
              <w:rPr>
                <w:szCs w:val="20"/>
              </w:rPr>
            </w:pPr>
          </w:p>
        </w:tc>
      </w:tr>
      <w:tr w:rsidR="005951EE" w:rsidRPr="00BD64CE" w14:paraId="5F0B7FE0" w14:textId="77777777" w:rsidTr="005951EE">
        <w:tc>
          <w:tcPr>
            <w:tcW w:w="4647" w:type="dxa"/>
          </w:tcPr>
          <w:p w14:paraId="1BC2C8D2" w14:textId="77777777" w:rsidR="005951EE" w:rsidRPr="00BD64CE" w:rsidRDefault="00957CAB" w:rsidP="008E55C6">
            <w:pPr>
              <w:rPr>
                <w:szCs w:val="20"/>
              </w:rPr>
            </w:pPr>
            <w:r w:rsidRPr="00BD64CE">
              <w:rPr>
                <w:szCs w:val="20"/>
              </w:rPr>
              <w:t>Collector azimuth angle (°)</w:t>
            </w:r>
          </w:p>
        </w:tc>
        <w:tc>
          <w:tcPr>
            <w:tcW w:w="4647" w:type="dxa"/>
          </w:tcPr>
          <w:p w14:paraId="1A9EF436" w14:textId="77777777" w:rsidR="005951EE" w:rsidRPr="00BD64CE" w:rsidRDefault="005951EE" w:rsidP="008E55C6">
            <w:pPr>
              <w:rPr>
                <w:szCs w:val="20"/>
              </w:rPr>
            </w:pPr>
          </w:p>
        </w:tc>
      </w:tr>
      <w:tr w:rsidR="005951EE" w:rsidRPr="00BD64CE" w14:paraId="33BF547D" w14:textId="77777777" w:rsidTr="005951EE">
        <w:tc>
          <w:tcPr>
            <w:tcW w:w="4647" w:type="dxa"/>
          </w:tcPr>
          <w:p w14:paraId="5735A06C" w14:textId="77777777" w:rsidR="005951EE" w:rsidRPr="00BD64CE" w:rsidRDefault="00957CAB" w:rsidP="008E55C6">
            <w:pPr>
              <w:rPr>
                <w:szCs w:val="20"/>
              </w:rPr>
            </w:pPr>
            <w:r w:rsidRPr="00BD64CE">
              <w:rPr>
                <w:szCs w:val="20"/>
              </w:rPr>
              <w:t>Collector inclination angle (°)</w:t>
            </w:r>
          </w:p>
        </w:tc>
        <w:tc>
          <w:tcPr>
            <w:tcW w:w="4647" w:type="dxa"/>
          </w:tcPr>
          <w:p w14:paraId="3F58263A" w14:textId="77777777" w:rsidR="005951EE" w:rsidRPr="00BD64CE" w:rsidRDefault="005951EE" w:rsidP="008E55C6">
            <w:pPr>
              <w:rPr>
                <w:szCs w:val="20"/>
              </w:rPr>
            </w:pPr>
          </w:p>
        </w:tc>
      </w:tr>
      <w:tr w:rsidR="005951EE" w:rsidRPr="00BD64CE" w14:paraId="47D48430" w14:textId="77777777" w:rsidTr="005951EE">
        <w:tc>
          <w:tcPr>
            <w:tcW w:w="4647" w:type="dxa"/>
          </w:tcPr>
          <w:p w14:paraId="4E191BF2" w14:textId="77777777" w:rsidR="005951EE" w:rsidRPr="00BD64CE" w:rsidRDefault="00957CAB" w:rsidP="008E55C6">
            <w:pPr>
              <w:rPr>
                <w:szCs w:val="20"/>
              </w:rPr>
            </w:pPr>
            <w:r w:rsidRPr="00BD64CE">
              <w:rPr>
                <w:szCs w:val="20"/>
              </w:rPr>
              <w:t>Circulation pump absorbed power (</w:t>
            </w:r>
            <w:proofErr w:type="spellStart"/>
            <w:r w:rsidRPr="00BD64CE">
              <w:rPr>
                <w:szCs w:val="20"/>
              </w:rPr>
              <w:t>kWe</w:t>
            </w:r>
            <w:proofErr w:type="spellEnd"/>
            <w:r w:rsidRPr="00BD64CE">
              <w:rPr>
                <w:szCs w:val="20"/>
              </w:rPr>
              <w:t>)</w:t>
            </w:r>
          </w:p>
        </w:tc>
        <w:tc>
          <w:tcPr>
            <w:tcW w:w="4647" w:type="dxa"/>
          </w:tcPr>
          <w:p w14:paraId="3451F944" w14:textId="77777777" w:rsidR="005951EE" w:rsidRPr="00BD64CE" w:rsidRDefault="005951EE" w:rsidP="008E55C6">
            <w:pPr>
              <w:rPr>
                <w:szCs w:val="20"/>
              </w:rPr>
            </w:pPr>
          </w:p>
        </w:tc>
      </w:tr>
      <w:tr w:rsidR="005951EE" w:rsidRPr="00BD64CE" w14:paraId="3104BDE3" w14:textId="77777777" w:rsidTr="005951EE">
        <w:tc>
          <w:tcPr>
            <w:tcW w:w="4647" w:type="dxa"/>
          </w:tcPr>
          <w:p w14:paraId="3EE00126" w14:textId="77777777" w:rsidR="005951EE" w:rsidRPr="00BD64CE" w:rsidRDefault="00957CAB" w:rsidP="008E55C6">
            <w:pPr>
              <w:rPr>
                <w:szCs w:val="20"/>
              </w:rPr>
            </w:pPr>
            <w:r w:rsidRPr="00BD64CE">
              <w:rPr>
                <w:szCs w:val="20"/>
              </w:rPr>
              <w:t>Preheat storage tank volume (L)</w:t>
            </w:r>
          </w:p>
        </w:tc>
        <w:tc>
          <w:tcPr>
            <w:tcW w:w="4647" w:type="dxa"/>
          </w:tcPr>
          <w:p w14:paraId="3298F53C" w14:textId="77777777" w:rsidR="005951EE" w:rsidRPr="00BD64CE" w:rsidRDefault="005951EE" w:rsidP="008E55C6">
            <w:pPr>
              <w:rPr>
                <w:szCs w:val="20"/>
              </w:rPr>
            </w:pPr>
          </w:p>
        </w:tc>
      </w:tr>
    </w:tbl>
    <w:p w14:paraId="1DF5850F" w14:textId="77777777" w:rsidR="005F6214" w:rsidRDefault="005F6214" w:rsidP="007F23EC">
      <w:pPr>
        <w:pStyle w:val="Heading3"/>
      </w:pPr>
    </w:p>
    <w:p w14:paraId="6EFE50E3"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7921CA2D" w14:textId="77777777" w:rsidTr="000B100D">
        <w:tc>
          <w:tcPr>
            <w:tcW w:w="6912" w:type="dxa"/>
            <w:shd w:val="clear" w:color="auto" w:fill="DBE5F1" w:themeFill="accent1" w:themeFillTint="33"/>
          </w:tcPr>
          <w:p w14:paraId="2D71F666"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08066A1F"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73A2CC59" w14:textId="77777777" w:rsidTr="000B100D">
        <w:tc>
          <w:tcPr>
            <w:tcW w:w="6912" w:type="dxa"/>
          </w:tcPr>
          <w:p w14:paraId="205612EA" w14:textId="77777777" w:rsidR="005F6214" w:rsidRPr="00710E6D" w:rsidRDefault="005F6214" w:rsidP="000B100D">
            <w:pPr>
              <w:pStyle w:val="Bluetext"/>
              <w:rPr>
                <w:color w:val="auto"/>
              </w:rPr>
            </w:pPr>
            <w:r w:rsidRPr="00710E6D">
              <w:rPr>
                <w:color w:val="auto"/>
              </w:rPr>
              <w:t>[####]</w:t>
            </w:r>
          </w:p>
        </w:tc>
        <w:tc>
          <w:tcPr>
            <w:tcW w:w="2331" w:type="dxa"/>
          </w:tcPr>
          <w:p w14:paraId="21206A82" w14:textId="77777777" w:rsidR="005F6214" w:rsidRPr="00710E6D" w:rsidRDefault="005F6214" w:rsidP="000B100D">
            <w:pPr>
              <w:pStyle w:val="Bluetext"/>
              <w:jc w:val="center"/>
              <w:rPr>
                <w:color w:val="8064A2"/>
              </w:rPr>
            </w:pPr>
            <w:r w:rsidRPr="00710E6D">
              <w:rPr>
                <w:color w:val="8064A2"/>
              </w:rPr>
              <w:t>[####]</w:t>
            </w:r>
          </w:p>
        </w:tc>
      </w:tr>
      <w:tr w:rsidR="005F6214" w:rsidRPr="00710E6D" w14:paraId="07C5C9D0" w14:textId="77777777" w:rsidTr="000B100D">
        <w:tc>
          <w:tcPr>
            <w:tcW w:w="6912" w:type="dxa"/>
          </w:tcPr>
          <w:p w14:paraId="47866B57" w14:textId="77777777" w:rsidR="005F6214" w:rsidRPr="00710E6D" w:rsidRDefault="005F6214" w:rsidP="000B100D">
            <w:pPr>
              <w:pStyle w:val="Bluetext"/>
              <w:rPr>
                <w:color w:val="auto"/>
              </w:rPr>
            </w:pPr>
            <w:r w:rsidRPr="00710E6D">
              <w:rPr>
                <w:color w:val="auto"/>
              </w:rPr>
              <w:t>[####]</w:t>
            </w:r>
          </w:p>
        </w:tc>
        <w:tc>
          <w:tcPr>
            <w:tcW w:w="2331" w:type="dxa"/>
          </w:tcPr>
          <w:p w14:paraId="0AD0CFEF" w14:textId="77777777" w:rsidR="005F6214" w:rsidRPr="00710E6D" w:rsidRDefault="005F6214" w:rsidP="000B100D">
            <w:pPr>
              <w:pStyle w:val="Bluetext"/>
              <w:jc w:val="center"/>
              <w:rPr>
                <w:color w:val="auto"/>
              </w:rPr>
            </w:pPr>
            <w:r w:rsidRPr="00710E6D">
              <w:rPr>
                <w:color w:val="8064A2"/>
              </w:rPr>
              <w:t>[####]</w:t>
            </w:r>
          </w:p>
        </w:tc>
      </w:tr>
    </w:tbl>
    <w:p w14:paraId="49DBD6B3" w14:textId="77777777" w:rsidR="005F6214" w:rsidRDefault="005F6214" w:rsidP="007F23EC">
      <w:pPr>
        <w:pStyle w:val="Heading3"/>
      </w:pPr>
      <w:r w:rsidRPr="00BD64CE" w:rsidDel="005F6214">
        <w:t xml:space="preserve"> </w:t>
      </w:r>
    </w:p>
    <w:p w14:paraId="11C87C54" w14:textId="77777777" w:rsidR="00D956E2" w:rsidRPr="00D956E2" w:rsidRDefault="00D956E2" w:rsidP="006B66E3"/>
    <w:p w14:paraId="53565A30" w14:textId="77777777" w:rsidR="005F6214" w:rsidRDefault="005F6214" w:rsidP="007F23EC">
      <w:pPr>
        <w:pStyle w:val="Heading3"/>
      </w:pPr>
    </w:p>
    <w:p w14:paraId="32CEBBB4" w14:textId="77777777" w:rsidR="005F6214" w:rsidRPr="005F6214" w:rsidRDefault="005F6214" w:rsidP="005F6214"/>
    <w:p w14:paraId="4003C12E" w14:textId="45C017AB" w:rsidR="00475B89" w:rsidRPr="008E55C6" w:rsidRDefault="00CC716E" w:rsidP="007F23EC">
      <w:pPr>
        <w:pStyle w:val="Heading3"/>
      </w:pPr>
      <w:bookmarkStart w:id="296" w:name="_Toc383618241"/>
      <w:ins w:id="297" w:author="Ting Li" w:date="2022-05-26T14:43:00Z">
        <w:r>
          <w:lastRenderedPageBreak/>
          <w:t>15.2.1</w:t>
        </w:r>
      </w:ins>
      <w:ins w:id="298" w:author="Ting Li" w:date="2022-05-26T14:52:00Z">
        <w:r w:rsidR="00BB19DB">
          <w:t>2</w:t>
        </w:r>
      </w:ins>
      <w:ins w:id="299" w:author="Ting Li" w:date="2022-05-26T14:43:00Z">
        <w:r>
          <w:t xml:space="preserve"> </w:t>
        </w:r>
      </w:ins>
      <w:r w:rsidR="005951EE" w:rsidRPr="00BD64CE">
        <w:t xml:space="preserve">Wind Turbine </w:t>
      </w:r>
      <w:bookmarkEnd w:id="296"/>
    </w:p>
    <w:tbl>
      <w:tblPr>
        <w:tblStyle w:val="Style1"/>
        <w:tblW w:w="9294" w:type="dxa"/>
        <w:tblLook w:val="04A0" w:firstRow="1" w:lastRow="0" w:firstColumn="1" w:lastColumn="0" w:noHBand="0" w:noVBand="1"/>
      </w:tblPr>
      <w:tblGrid>
        <w:gridCol w:w="4647"/>
        <w:gridCol w:w="4647"/>
      </w:tblGrid>
      <w:tr w:rsidR="008E55C6" w:rsidRPr="00BD64CE" w14:paraId="6858D1BA" w14:textId="77777777" w:rsidTr="000B100D">
        <w:tc>
          <w:tcPr>
            <w:tcW w:w="9294" w:type="dxa"/>
            <w:gridSpan w:val="2"/>
          </w:tcPr>
          <w:p w14:paraId="6B16E4EA" w14:textId="77777777" w:rsidR="008E55C6" w:rsidRPr="008E55C6" w:rsidRDefault="008E55C6" w:rsidP="008E55C6">
            <w:pPr>
              <w:rPr>
                <w:b/>
              </w:rPr>
            </w:pPr>
            <w:r w:rsidRPr="008E55C6">
              <w:rPr>
                <w:b/>
              </w:rPr>
              <w:t>Wind turbine parameters reporting requirements</w:t>
            </w:r>
          </w:p>
        </w:tc>
      </w:tr>
      <w:tr w:rsidR="005951EE" w:rsidRPr="00BD64CE" w14:paraId="5B42DAD3" w14:textId="77777777" w:rsidTr="005951EE">
        <w:tc>
          <w:tcPr>
            <w:tcW w:w="4647" w:type="dxa"/>
          </w:tcPr>
          <w:p w14:paraId="3272BBFD" w14:textId="77777777" w:rsidR="005951EE" w:rsidRPr="008E55C6" w:rsidRDefault="00957CAB" w:rsidP="008E55C6">
            <w:pPr>
              <w:rPr>
                <w:b/>
              </w:rPr>
            </w:pPr>
            <w:r w:rsidRPr="008E55C6">
              <w:rPr>
                <w:b/>
              </w:rPr>
              <w:t>Parameter</w:t>
            </w:r>
          </w:p>
        </w:tc>
        <w:tc>
          <w:tcPr>
            <w:tcW w:w="4647" w:type="dxa"/>
          </w:tcPr>
          <w:p w14:paraId="76A2B691" w14:textId="77777777" w:rsidR="005951EE" w:rsidRPr="008E55C6" w:rsidRDefault="00957CAB" w:rsidP="008E55C6">
            <w:pPr>
              <w:rPr>
                <w:b/>
              </w:rPr>
            </w:pPr>
            <w:r w:rsidRPr="008E55C6">
              <w:rPr>
                <w:b/>
              </w:rPr>
              <w:t>Proposed Building</w:t>
            </w:r>
          </w:p>
        </w:tc>
      </w:tr>
      <w:tr w:rsidR="005951EE" w:rsidRPr="00BD64CE" w14:paraId="6964CF28" w14:textId="77777777" w:rsidTr="005951EE">
        <w:tc>
          <w:tcPr>
            <w:tcW w:w="4647" w:type="dxa"/>
          </w:tcPr>
          <w:p w14:paraId="2ED1BE20" w14:textId="77777777" w:rsidR="005951EE" w:rsidRPr="00BD64CE" w:rsidRDefault="00957CAB" w:rsidP="008E55C6">
            <w:r w:rsidRPr="00BD64CE">
              <w:t>Wind turbine type</w:t>
            </w:r>
          </w:p>
        </w:tc>
        <w:tc>
          <w:tcPr>
            <w:tcW w:w="4647" w:type="dxa"/>
          </w:tcPr>
          <w:p w14:paraId="3F779390" w14:textId="77777777" w:rsidR="005951EE" w:rsidRPr="00BD64CE" w:rsidRDefault="005951EE" w:rsidP="008E55C6"/>
        </w:tc>
      </w:tr>
      <w:tr w:rsidR="005951EE" w:rsidRPr="00BD64CE" w14:paraId="26F7CD24" w14:textId="77777777" w:rsidTr="005951EE">
        <w:tc>
          <w:tcPr>
            <w:tcW w:w="4647" w:type="dxa"/>
          </w:tcPr>
          <w:p w14:paraId="5B6C152F" w14:textId="77777777" w:rsidR="005951EE" w:rsidRPr="00BD64CE" w:rsidRDefault="00957CAB" w:rsidP="008E55C6">
            <w:r w:rsidRPr="00BD64CE">
              <w:t>Wind turbine rated output (</w:t>
            </w:r>
            <w:proofErr w:type="spellStart"/>
            <w:r w:rsidRPr="00BD64CE">
              <w:t>kWe</w:t>
            </w:r>
            <w:proofErr w:type="spellEnd"/>
            <w:r w:rsidRPr="00BD64CE">
              <w:t>)</w:t>
            </w:r>
          </w:p>
        </w:tc>
        <w:tc>
          <w:tcPr>
            <w:tcW w:w="4647" w:type="dxa"/>
          </w:tcPr>
          <w:p w14:paraId="5C759C3E" w14:textId="77777777" w:rsidR="005951EE" w:rsidRPr="00BD64CE" w:rsidRDefault="005951EE" w:rsidP="008E55C6"/>
        </w:tc>
      </w:tr>
      <w:tr w:rsidR="005951EE" w:rsidRPr="00BD64CE" w14:paraId="3EA27CB3" w14:textId="77777777" w:rsidTr="005951EE">
        <w:tc>
          <w:tcPr>
            <w:tcW w:w="4647" w:type="dxa"/>
          </w:tcPr>
          <w:p w14:paraId="0B85B706" w14:textId="77777777" w:rsidR="005951EE" w:rsidRPr="00BD64CE" w:rsidRDefault="00957CAB" w:rsidP="008E55C6">
            <w:r w:rsidRPr="00BD64CE">
              <w:t>Wind turbine swept area (m²)</w:t>
            </w:r>
          </w:p>
        </w:tc>
        <w:tc>
          <w:tcPr>
            <w:tcW w:w="4647" w:type="dxa"/>
          </w:tcPr>
          <w:p w14:paraId="23CB0599" w14:textId="77777777" w:rsidR="005951EE" w:rsidRPr="00BD64CE" w:rsidRDefault="005951EE" w:rsidP="008E55C6"/>
        </w:tc>
      </w:tr>
      <w:tr w:rsidR="005951EE" w:rsidRPr="00BD64CE" w14:paraId="0326AAC4" w14:textId="77777777" w:rsidTr="005951EE">
        <w:tc>
          <w:tcPr>
            <w:tcW w:w="4647" w:type="dxa"/>
          </w:tcPr>
          <w:p w14:paraId="7A96A8C1" w14:textId="77777777" w:rsidR="005951EE" w:rsidRPr="00BD64CE" w:rsidRDefault="00957CAB" w:rsidP="008E55C6">
            <w:r w:rsidRPr="00BD64CE">
              <w:t>Wind turbine cut in wind speed (m/s)</w:t>
            </w:r>
          </w:p>
        </w:tc>
        <w:tc>
          <w:tcPr>
            <w:tcW w:w="4647" w:type="dxa"/>
          </w:tcPr>
          <w:p w14:paraId="00D4EA21" w14:textId="77777777" w:rsidR="005951EE" w:rsidRPr="00BD64CE" w:rsidRDefault="005951EE" w:rsidP="008E55C6"/>
        </w:tc>
      </w:tr>
      <w:tr w:rsidR="005951EE" w:rsidRPr="00BD64CE" w14:paraId="46AF6707" w14:textId="77777777" w:rsidTr="005951EE">
        <w:tc>
          <w:tcPr>
            <w:tcW w:w="4647" w:type="dxa"/>
          </w:tcPr>
          <w:p w14:paraId="7D71CC36" w14:textId="77777777" w:rsidR="005951EE" w:rsidRPr="00BD64CE" w:rsidRDefault="00957CAB" w:rsidP="008E55C6">
            <w:r w:rsidRPr="00BD64CE">
              <w:t>Wind turbine cut out wind speed (m/s)</w:t>
            </w:r>
          </w:p>
        </w:tc>
        <w:tc>
          <w:tcPr>
            <w:tcW w:w="4647" w:type="dxa"/>
          </w:tcPr>
          <w:p w14:paraId="11B42300" w14:textId="77777777" w:rsidR="005951EE" w:rsidRPr="00BD64CE" w:rsidRDefault="005951EE" w:rsidP="008E55C6"/>
        </w:tc>
      </w:tr>
      <w:tr w:rsidR="005951EE" w:rsidRPr="00BD64CE" w14:paraId="25A136A8" w14:textId="77777777" w:rsidTr="005951EE">
        <w:tc>
          <w:tcPr>
            <w:tcW w:w="4647" w:type="dxa"/>
          </w:tcPr>
          <w:p w14:paraId="521061F1" w14:textId="77777777" w:rsidR="005951EE" w:rsidRPr="00BD64CE" w:rsidRDefault="00957CAB" w:rsidP="008E55C6">
            <w:r w:rsidRPr="00BD64CE">
              <w:t>Wind turbine part-load aerodynamic efficiency</w:t>
            </w:r>
          </w:p>
        </w:tc>
        <w:tc>
          <w:tcPr>
            <w:tcW w:w="4647" w:type="dxa"/>
          </w:tcPr>
          <w:p w14:paraId="598A31B1" w14:textId="77777777" w:rsidR="005951EE" w:rsidRPr="00BD64CE" w:rsidRDefault="005951EE" w:rsidP="008E55C6"/>
        </w:tc>
      </w:tr>
      <w:tr w:rsidR="005951EE" w:rsidRPr="00BD64CE" w14:paraId="051F070F" w14:textId="77777777" w:rsidTr="005951EE">
        <w:tc>
          <w:tcPr>
            <w:tcW w:w="4647" w:type="dxa"/>
          </w:tcPr>
          <w:p w14:paraId="34BA9F54" w14:textId="77777777" w:rsidR="005951EE" w:rsidRPr="00BD64CE" w:rsidRDefault="00957CAB" w:rsidP="008E55C6">
            <w:r w:rsidRPr="00BD64CE">
              <w:t>Wind speed adjustments applied</w:t>
            </w:r>
          </w:p>
        </w:tc>
        <w:tc>
          <w:tcPr>
            <w:tcW w:w="4647" w:type="dxa"/>
          </w:tcPr>
          <w:p w14:paraId="767F1A40" w14:textId="77777777" w:rsidR="005951EE" w:rsidRPr="00BD64CE" w:rsidRDefault="005951EE" w:rsidP="008E55C6"/>
        </w:tc>
      </w:tr>
      <w:tr w:rsidR="005951EE" w:rsidRPr="00BD64CE" w14:paraId="6E836E44" w14:textId="77777777" w:rsidTr="005951EE">
        <w:tc>
          <w:tcPr>
            <w:tcW w:w="4647" w:type="dxa"/>
          </w:tcPr>
          <w:p w14:paraId="125E7D07" w14:textId="77777777" w:rsidR="005951EE" w:rsidRPr="00BD64CE" w:rsidRDefault="00957CAB" w:rsidP="008E55C6">
            <w:r w:rsidRPr="00BD64CE">
              <w:t>Wind turbine spacing (if more than one)</w:t>
            </w:r>
          </w:p>
        </w:tc>
        <w:tc>
          <w:tcPr>
            <w:tcW w:w="4647" w:type="dxa"/>
          </w:tcPr>
          <w:p w14:paraId="4DEF4052" w14:textId="77777777" w:rsidR="005951EE" w:rsidRPr="00BD64CE" w:rsidRDefault="005951EE" w:rsidP="008E55C6"/>
        </w:tc>
      </w:tr>
      <w:tr w:rsidR="005951EE" w:rsidRPr="00BD64CE" w14:paraId="229B728A" w14:textId="77777777" w:rsidTr="005951EE">
        <w:tc>
          <w:tcPr>
            <w:tcW w:w="4647" w:type="dxa"/>
          </w:tcPr>
          <w:p w14:paraId="432A16CC" w14:textId="77777777" w:rsidR="005951EE" w:rsidRPr="00BD64CE" w:rsidRDefault="00957CAB" w:rsidP="008E55C6">
            <w:r w:rsidRPr="00BD64CE">
              <w:t>Method of adjustment of turbine generated output for proximity effects of other wind turbines</w:t>
            </w:r>
          </w:p>
        </w:tc>
        <w:tc>
          <w:tcPr>
            <w:tcW w:w="4647" w:type="dxa"/>
          </w:tcPr>
          <w:p w14:paraId="40B95FC2" w14:textId="77777777" w:rsidR="005951EE" w:rsidRPr="00BD64CE" w:rsidRDefault="005951EE" w:rsidP="008E55C6"/>
        </w:tc>
      </w:tr>
    </w:tbl>
    <w:p w14:paraId="4085E289" w14:textId="77777777" w:rsidR="005F6214" w:rsidRDefault="005F6214">
      <w:pPr>
        <w:spacing w:before="0" w:after="0" w:line="240" w:lineRule="auto"/>
      </w:pPr>
    </w:p>
    <w:p w14:paraId="6B5089C5" w14:textId="77777777" w:rsidR="005F6214" w:rsidRPr="00710E6D" w:rsidRDefault="005F6214" w:rsidP="005F6214">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5F6214" w:rsidRPr="00710E6D" w14:paraId="703F9BD7" w14:textId="77777777" w:rsidTr="000B100D">
        <w:tc>
          <w:tcPr>
            <w:tcW w:w="6912" w:type="dxa"/>
            <w:shd w:val="clear" w:color="auto" w:fill="DBE5F1" w:themeFill="accent1" w:themeFillTint="33"/>
          </w:tcPr>
          <w:p w14:paraId="0BC228E8" w14:textId="77777777" w:rsidR="005F6214" w:rsidRPr="00710E6D" w:rsidRDefault="005F6214" w:rsidP="000B100D">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32A7F3C5" w14:textId="77777777" w:rsidR="005F6214" w:rsidRPr="00710E6D" w:rsidRDefault="005F6214" w:rsidP="000B100D">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5F6214" w:rsidRPr="00710E6D" w14:paraId="781F6EE9" w14:textId="77777777" w:rsidTr="000B100D">
        <w:tc>
          <w:tcPr>
            <w:tcW w:w="6912" w:type="dxa"/>
          </w:tcPr>
          <w:p w14:paraId="534A67B0" w14:textId="77777777" w:rsidR="005F6214" w:rsidRPr="00710E6D" w:rsidRDefault="005F6214" w:rsidP="000B100D">
            <w:pPr>
              <w:pStyle w:val="Bluetext"/>
              <w:rPr>
                <w:color w:val="auto"/>
              </w:rPr>
            </w:pPr>
            <w:r w:rsidRPr="00710E6D">
              <w:rPr>
                <w:color w:val="auto"/>
              </w:rPr>
              <w:t>[####]</w:t>
            </w:r>
          </w:p>
        </w:tc>
        <w:tc>
          <w:tcPr>
            <w:tcW w:w="2331" w:type="dxa"/>
          </w:tcPr>
          <w:p w14:paraId="6878AA05" w14:textId="77777777" w:rsidR="005F6214" w:rsidRPr="00710E6D" w:rsidRDefault="005F6214" w:rsidP="000B100D">
            <w:pPr>
              <w:pStyle w:val="Bluetext"/>
              <w:jc w:val="center"/>
              <w:rPr>
                <w:color w:val="8064A2"/>
              </w:rPr>
            </w:pPr>
            <w:r w:rsidRPr="00710E6D">
              <w:rPr>
                <w:color w:val="8064A2"/>
              </w:rPr>
              <w:t>[####]</w:t>
            </w:r>
          </w:p>
        </w:tc>
      </w:tr>
      <w:tr w:rsidR="005F6214" w:rsidRPr="00710E6D" w14:paraId="697CA9DC" w14:textId="77777777" w:rsidTr="000B100D">
        <w:tc>
          <w:tcPr>
            <w:tcW w:w="6912" w:type="dxa"/>
          </w:tcPr>
          <w:p w14:paraId="68EECC77" w14:textId="77777777" w:rsidR="005F6214" w:rsidRPr="00710E6D" w:rsidRDefault="005F6214" w:rsidP="000B100D">
            <w:pPr>
              <w:pStyle w:val="Bluetext"/>
              <w:rPr>
                <w:color w:val="auto"/>
              </w:rPr>
            </w:pPr>
            <w:r w:rsidRPr="00710E6D">
              <w:rPr>
                <w:color w:val="auto"/>
              </w:rPr>
              <w:t>[####]</w:t>
            </w:r>
          </w:p>
        </w:tc>
        <w:tc>
          <w:tcPr>
            <w:tcW w:w="2331" w:type="dxa"/>
          </w:tcPr>
          <w:p w14:paraId="2C26D9C2" w14:textId="77777777" w:rsidR="005F6214" w:rsidRPr="00710E6D" w:rsidRDefault="005F6214" w:rsidP="000B100D">
            <w:pPr>
              <w:pStyle w:val="Bluetext"/>
              <w:jc w:val="center"/>
              <w:rPr>
                <w:color w:val="auto"/>
              </w:rPr>
            </w:pPr>
            <w:r w:rsidRPr="00710E6D">
              <w:rPr>
                <w:color w:val="8064A2"/>
              </w:rPr>
              <w:t>[####]</w:t>
            </w:r>
          </w:p>
        </w:tc>
      </w:tr>
    </w:tbl>
    <w:p w14:paraId="6E8D5A93" w14:textId="77777777" w:rsidR="008E55C6" w:rsidRDefault="005F6214">
      <w:pPr>
        <w:spacing w:before="0" w:after="0" w:line="240" w:lineRule="auto"/>
        <w:rPr>
          <w:bCs/>
          <w:caps/>
          <w:color w:val="365F91" w:themeColor="accent1" w:themeShade="BF"/>
          <w:sz w:val="24"/>
          <w:szCs w:val="28"/>
        </w:rPr>
      </w:pPr>
      <w:r w:rsidRPr="00BD64CE" w:rsidDel="005F6214">
        <w:t xml:space="preserve"> </w:t>
      </w:r>
      <w:r w:rsidR="008E55C6">
        <w:br w:type="page"/>
      </w:r>
    </w:p>
    <w:p w14:paraId="3FD8AAB2" w14:textId="2B6E4900" w:rsidR="00B56AB6" w:rsidRPr="00BD64CE" w:rsidRDefault="00CC716E" w:rsidP="007F23EC">
      <w:pPr>
        <w:pStyle w:val="Heading3"/>
      </w:pPr>
      <w:ins w:id="300" w:author="Ting Li" w:date="2022-05-26T14:43:00Z">
        <w:r>
          <w:lastRenderedPageBreak/>
          <w:t>15.2.1</w:t>
        </w:r>
      </w:ins>
      <w:ins w:id="301" w:author="Ting Li" w:date="2022-05-26T14:52:00Z">
        <w:r w:rsidR="00BB19DB">
          <w:t>3</w:t>
        </w:r>
      </w:ins>
      <w:ins w:id="302" w:author="Ting Li" w:date="2022-05-26T14:43:00Z">
        <w:r>
          <w:t xml:space="preserve"> </w:t>
        </w:r>
      </w:ins>
      <w:r w:rsidR="005922B5" w:rsidRPr="00BD64CE">
        <w:t>Additional Information</w:t>
      </w:r>
    </w:p>
    <w:p w14:paraId="76193AB7" w14:textId="77777777" w:rsidR="005951EE" w:rsidRPr="008E55C6" w:rsidRDefault="008530E7" w:rsidP="008E55C6">
      <w:pPr>
        <w:rPr>
          <w:szCs w:val="20"/>
        </w:rPr>
      </w:pPr>
      <w:r>
        <w:rPr>
          <w:szCs w:val="20"/>
        </w:rPr>
        <w:t>Please provide document or i</w:t>
      </w:r>
      <w:r w:rsidR="00FF39D8" w:rsidRPr="008E55C6">
        <w:rPr>
          <w:szCs w:val="20"/>
        </w:rPr>
        <w:t>nsert hyperlinks to documents which provide the following information</w:t>
      </w:r>
      <w:r w:rsidR="008E55C6" w:rsidRPr="008E55C6">
        <w:rPr>
          <w:szCs w:val="20"/>
        </w:rPr>
        <w:t xml:space="preserve"> if required</w:t>
      </w:r>
      <w:r>
        <w:rPr>
          <w:szCs w:val="20"/>
        </w:rPr>
        <w:t>:</w:t>
      </w:r>
    </w:p>
    <w:p w14:paraId="40EE6655" w14:textId="77777777" w:rsidR="008328A8" w:rsidRPr="008E55C6" w:rsidRDefault="008328A8" w:rsidP="008E55C6">
      <w:pPr>
        <w:rPr>
          <w:b/>
          <w:szCs w:val="20"/>
        </w:rPr>
      </w:pPr>
      <w:bookmarkStart w:id="303" w:name="_Toc383618242"/>
      <w:r w:rsidRPr="008E55C6">
        <w:rPr>
          <w:b/>
          <w:szCs w:val="20"/>
        </w:rPr>
        <w:t>Manual Calculations</w:t>
      </w:r>
      <w:bookmarkEnd w:id="303"/>
    </w:p>
    <w:p w14:paraId="14D89B6E" w14:textId="77777777" w:rsidR="005951EE" w:rsidRPr="008E55C6" w:rsidRDefault="00965CD1" w:rsidP="008E55C6">
      <w:pPr>
        <w:rPr>
          <w:szCs w:val="20"/>
        </w:rPr>
      </w:pPr>
      <w:r w:rsidRPr="008E55C6">
        <w:rPr>
          <w:szCs w:val="20"/>
        </w:rPr>
        <w:t>A</w:t>
      </w:r>
      <w:r w:rsidR="005951EE" w:rsidRPr="008E55C6">
        <w:rPr>
          <w:szCs w:val="20"/>
        </w:rPr>
        <w:t xml:space="preserve"> summary of all manual calculations used in the assessment of the building total energy consumption.  This shall include a description of the methodology applied, comments on the limitations of the method, the data sources used in the calculation (including software outputs </w:t>
      </w:r>
      <w:r w:rsidR="0003748C" w:rsidRPr="008E55C6">
        <w:rPr>
          <w:szCs w:val="20"/>
        </w:rPr>
        <w:t>where</w:t>
      </w:r>
      <w:r w:rsidR="005951EE" w:rsidRPr="008E55C6">
        <w:rPr>
          <w:szCs w:val="20"/>
        </w:rPr>
        <w:t xml:space="preserve"> applicable) and a summary of the calculation results.</w:t>
      </w:r>
    </w:p>
    <w:p w14:paraId="54CF888D" w14:textId="77777777" w:rsidR="008328A8" w:rsidRPr="008E55C6" w:rsidRDefault="008328A8" w:rsidP="008E55C6">
      <w:pPr>
        <w:rPr>
          <w:b/>
          <w:szCs w:val="20"/>
        </w:rPr>
      </w:pPr>
      <w:bookmarkStart w:id="304" w:name="_Toc383618243"/>
      <w:r w:rsidRPr="008E55C6">
        <w:rPr>
          <w:b/>
          <w:szCs w:val="20"/>
        </w:rPr>
        <w:t>Output Data</w:t>
      </w:r>
      <w:bookmarkEnd w:id="304"/>
    </w:p>
    <w:p w14:paraId="38B66EE7" w14:textId="77777777" w:rsidR="005951EE" w:rsidRPr="008E55C6" w:rsidRDefault="00FF39D8" w:rsidP="008E55C6">
      <w:pPr>
        <w:rPr>
          <w:szCs w:val="20"/>
        </w:rPr>
      </w:pPr>
      <w:r w:rsidRPr="008E55C6">
        <w:rPr>
          <w:szCs w:val="20"/>
        </w:rPr>
        <w:t>S</w:t>
      </w:r>
      <w:r w:rsidR="005951EE" w:rsidRPr="008E55C6">
        <w:rPr>
          <w:szCs w:val="20"/>
        </w:rPr>
        <w:t>oftware output reports documenting the energy end uses applicable to each of the building models (</w:t>
      </w:r>
      <w:proofErr w:type="gramStart"/>
      <w:r w:rsidR="005951EE" w:rsidRPr="008E55C6">
        <w:rPr>
          <w:szCs w:val="20"/>
        </w:rPr>
        <w:t>i.e.</w:t>
      </w:r>
      <w:proofErr w:type="gramEnd"/>
      <w:r w:rsidR="005951EE" w:rsidRPr="008E55C6">
        <w:rPr>
          <w:szCs w:val="20"/>
        </w:rPr>
        <w:t xml:space="preserve"> Reference, Intermediate and Proposed).  This information shall be readily reconcilable against the inputs in the Green Star calculator.  Where software output is supplemented with manual calculations, the manual calculation descriptions shall be cross referenced.</w:t>
      </w:r>
    </w:p>
    <w:p w14:paraId="49C95A0D" w14:textId="77777777" w:rsidR="008328A8" w:rsidRPr="008E55C6" w:rsidRDefault="008328A8" w:rsidP="008E55C6">
      <w:pPr>
        <w:rPr>
          <w:b/>
          <w:szCs w:val="20"/>
        </w:rPr>
      </w:pPr>
      <w:r w:rsidRPr="008E55C6">
        <w:rPr>
          <w:b/>
          <w:szCs w:val="20"/>
        </w:rPr>
        <w:t>Shared Services</w:t>
      </w:r>
    </w:p>
    <w:p w14:paraId="4C907F29" w14:textId="77777777" w:rsidR="005951EE" w:rsidRDefault="005951EE" w:rsidP="008E55C6">
      <w:pPr>
        <w:rPr>
          <w:szCs w:val="20"/>
        </w:rPr>
      </w:pPr>
      <w:r w:rsidRPr="008E55C6">
        <w:rPr>
          <w:szCs w:val="20"/>
        </w:rPr>
        <w:t xml:space="preserve">For shared utility services, the </w:t>
      </w:r>
      <w:r w:rsidR="0003748C" w:rsidRPr="008E55C6">
        <w:rPr>
          <w:szCs w:val="20"/>
        </w:rPr>
        <w:t xml:space="preserve">quantity of </w:t>
      </w:r>
      <w:r w:rsidRPr="008E55C6">
        <w:rPr>
          <w:szCs w:val="20"/>
        </w:rPr>
        <w:t xml:space="preserve">heating and cooling </w:t>
      </w:r>
      <w:r w:rsidR="0003748C" w:rsidRPr="008E55C6">
        <w:rPr>
          <w:szCs w:val="20"/>
        </w:rPr>
        <w:t xml:space="preserve">energy </w:t>
      </w:r>
      <w:r w:rsidRPr="008E55C6">
        <w:rPr>
          <w:szCs w:val="20"/>
        </w:rPr>
        <w:t xml:space="preserve">supplied to the building must be stated (as applicable).  These, and the total electricity consumption, must be compared to the contractual agreements to demonstrate that they are within the specified limits.  If no limits are specified, then demonstrate that they are within the available output based on the details of the utility and any existing buildings’ demands. </w:t>
      </w:r>
    </w:p>
    <w:p w14:paraId="0A30BCC9" w14:textId="77777777" w:rsidR="00AD1A97" w:rsidRPr="00710E6D" w:rsidRDefault="00AD1A97" w:rsidP="00AD1A97">
      <w:pPr>
        <w:pStyle w:val="Bluetext"/>
        <w:spacing w:before="240" w:after="240"/>
        <w:rPr>
          <w:ins w:id="305" w:author="Ting Li" w:date="2022-05-26T14:46:00Z"/>
          <w:color w:val="auto"/>
          <w:lang w:val="en-US"/>
        </w:rPr>
      </w:pPr>
      <w:ins w:id="306" w:author="Ting Li" w:date="2022-05-26T14:46:00Z">
        <w:r w:rsidRPr="00710E6D">
          <w:rPr>
            <w:color w:val="auto"/>
            <w:lang w:val="en-US"/>
          </w:rPr>
          <w:t>Identify where this information can be found within the supporting documentation provided.</w:t>
        </w:r>
      </w:ins>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AD1A97" w:rsidRPr="00710E6D" w14:paraId="2322BF47" w14:textId="77777777" w:rsidTr="00627421">
        <w:trPr>
          <w:ins w:id="307" w:author="Ting Li" w:date="2022-05-26T14:46:00Z"/>
        </w:trPr>
        <w:tc>
          <w:tcPr>
            <w:tcW w:w="6912" w:type="dxa"/>
            <w:shd w:val="clear" w:color="auto" w:fill="DBE5F1" w:themeFill="accent1" w:themeFillTint="33"/>
          </w:tcPr>
          <w:p w14:paraId="0AC71A9A" w14:textId="77777777" w:rsidR="00AD1A97" w:rsidRPr="00710E6D" w:rsidRDefault="00AD1A97" w:rsidP="00627421">
            <w:pPr>
              <w:pStyle w:val="Bluetext"/>
              <w:rPr>
                <w:ins w:id="308" w:author="Ting Li" w:date="2022-05-26T14:46:00Z"/>
                <w:b/>
                <w:color w:val="auto"/>
              </w:rPr>
            </w:pPr>
            <w:ins w:id="309" w:author="Ting Li" w:date="2022-05-26T14:46:00Z">
              <w:r w:rsidRPr="00710E6D">
                <w:rPr>
                  <w:b/>
                  <w:color w:val="auto"/>
                </w:rPr>
                <w:t xml:space="preserve">Supporting Documentation </w:t>
              </w:r>
              <w:r w:rsidRPr="00710E6D">
                <w:rPr>
                  <w:b/>
                  <w:color w:val="auto"/>
                </w:rPr>
                <w:br/>
              </w:r>
              <w:r w:rsidRPr="00710E6D">
                <w:rPr>
                  <w:color w:val="auto"/>
                </w:rPr>
                <w:t>(Name / title / description of document)</w:t>
              </w:r>
            </w:ins>
          </w:p>
        </w:tc>
        <w:tc>
          <w:tcPr>
            <w:tcW w:w="2331" w:type="dxa"/>
            <w:shd w:val="clear" w:color="auto" w:fill="DBE5F1" w:themeFill="accent1" w:themeFillTint="33"/>
          </w:tcPr>
          <w:p w14:paraId="13544689" w14:textId="77777777" w:rsidR="00AD1A97" w:rsidRPr="00710E6D" w:rsidRDefault="00AD1A97" w:rsidP="00627421">
            <w:pPr>
              <w:pStyle w:val="Bluetext"/>
              <w:jc w:val="center"/>
              <w:rPr>
                <w:ins w:id="310" w:author="Ting Li" w:date="2022-05-26T14:46:00Z"/>
                <w:b/>
                <w:color w:val="auto"/>
              </w:rPr>
            </w:pPr>
            <w:ins w:id="311" w:author="Ting Li" w:date="2022-05-26T14:46:00Z">
              <w:r w:rsidRPr="00710E6D">
                <w:rPr>
                  <w:b/>
                  <w:color w:val="auto"/>
                </w:rPr>
                <w:t>Reference</w:t>
              </w:r>
              <w:r w:rsidRPr="00710E6D">
                <w:rPr>
                  <w:b/>
                  <w:color w:val="auto"/>
                </w:rPr>
                <w:br/>
              </w:r>
              <w:r w:rsidRPr="00710E6D">
                <w:rPr>
                  <w:color w:val="auto"/>
                </w:rPr>
                <w:t>(Page no. or section)</w:t>
              </w:r>
            </w:ins>
          </w:p>
        </w:tc>
      </w:tr>
      <w:tr w:rsidR="00AD1A97" w:rsidRPr="00710E6D" w14:paraId="56A4DD71" w14:textId="77777777" w:rsidTr="00627421">
        <w:trPr>
          <w:ins w:id="312" w:author="Ting Li" w:date="2022-05-26T14:46:00Z"/>
        </w:trPr>
        <w:tc>
          <w:tcPr>
            <w:tcW w:w="6912" w:type="dxa"/>
          </w:tcPr>
          <w:p w14:paraId="0710C18A" w14:textId="77777777" w:rsidR="00AD1A97" w:rsidRPr="00710E6D" w:rsidRDefault="00AD1A97" w:rsidP="00627421">
            <w:pPr>
              <w:pStyle w:val="Bluetext"/>
              <w:rPr>
                <w:ins w:id="313" w:author="Ting Li" w:date="2022-05-26T14:46:00Z"/>
                <w:color w:val="auto"/>
              </w:rPr>
            </w:pPr>
            <w:ins w:id="314" w:author="Ting Li" w:date="2022-05-26T14:46:00Z">
              <w:r w:rsidRPr="00710E6D">
                <w:rPr>
                  <w:color w:val="auto"/>
                </w:rPr>
                <w:t>[####]</w:t>
              </w:r>
            </w:ins>
          </w:p>
        </w:tc>
        <w:tc>
          <w:tcPr>
            <w:tcW w:w="2331" w:type="dxa"/>
          </w:tcPr>
          <w:p w14:paraId="28DD8E32" w14:textId="77777777" w:rsidR="00AD1A97" w:rsidRPr="00710E6D" w:rsidRDefault="00AD1A97" w:rsidP="00627421">
            <w:pPr>
              <w:pStyle w:val="Bluetext"/>
              <w:jc w:val="center"/>
              <w:rPr>
                <w:ins w:id="315" w:author="Ting Li" w:date="2022-05-26T14:46:00Z"/>
                <w:color w:val="8064A2"/>
              </w:rPr>
            </w:pPr>
            <w:ins w:id="316" w:author="Ting Li" w:date="2022-05-26T14:46:00Z">
              <w:r w:rsidRPr="00710E6D">
                <w:rPr>
                  <w:color w:val="8064A2"/>
                </w:rPr>
                <w:t>[####]</w:t>
              </w:r>
            </w:ins>
          </w:p>
        </w:tc>
      </w:tr>
      <w:tr w:rsidR="00AD1A97" w:rsidRPr="00710E6D" w14:paraId="3F486CCF" w14:textId="77777777" w:rsidTr="00627421">
        <w:trPr>
          <w:ins w:id="317" w:author="Ting Li" w:date="2022-05-26T14:46:00Z"/>
        </w:trPr>
        <w:tc>
          <w:tcPr>
            <w:tcW w:w="6912" w:type="dxa"/>
          </w:tcPr>
          <w:p w14:paraId="0DD02A9F" w14:textId="77777777" w:rsidR="00AD1A97" w:rsidRPr="00710E6D" w:rsidRDefault="00AD1A97" w:rsidP="00627421">
            <w:pPr>
              <w:pStyle w:val="Bluetext"/>
              <w:rPr>
                <w:ins w:id="318" w:author="Ting Li" w:date="2022-05-26T14:46:00Z"/>
                <w:color w:val="auto"/>
              </w:rPr>
            </w:pPr>
            <w:ins w:id="319" w:author="Ting Li" w:date="2022-05-26T14:46:00Z">
              <w:r w:rsidRPr="00710E6D">
                <w:rPr>
                  <w:color w:val="auto"/>
                </w:rPr>
                <w:t>[####]</w:t>
              </w:r>
            </w:ins>
          </w:p>
        </w:tc>
        <w:tc>
          <w:tcPr>
            <w:tcW w:w="2331" w:type="dxa"/>
          </w:tcPr>
          <w:p w14:paraId="05FFBED4" w14:textId="77777777" w:rsidR="00AD1A97" w:rsidRPr="00710E6D" w:rsidRDefault="00AD1A97" w:rsidP="00627421">
            <w:pPr>
              <w:pStyle w:val="Bluetext"/>
              <w:jc w:val="center"/>
              <w:rPr>
                <w:ins w:id="320" w:author="Ting Li" w:date="2022-05-26T14:46:00Z"/>
                <w:color w:val="auto"/>
              </w:rPr>
            </w:pPr>
            <w:ins w:id="321" w:author="Ting Li" w:date="2022-05-26T14:46:00Z">
              <w:r w:rsidRPr="00710E6D">
                <w:rPr>
                  <w:color w:val="8064A2"/>
                </w:rPr>
                <w:t>[####]</w:t>
              </w:r>
            </w:ins>
          </w:p>
        </w:tc>
      </w:tr>
    </w:tbl>
    <w:p w14:paraId="5E6B2AF3" w14:textId="588317F7" w:rsidR="008E55C6" w:rsidRPr="00BD64CE" w:rsidDel="00AD1A97" w:rsidRDefault="00AD1A97" w:rsidP="008E55C6">
      <w:pPr>
        <w:pStyle w:val="Bluetext"/>
        <w:rPr>
          <w:del w:id="322" w:author="Ting Li" w:date="2022-05-26T14:46:00Z"/>
        </w:rPr>
      </w:pPr>
      <w:ins w:id="323" w:author="Ting Li" w:date="2022-05-26T14:46:00Z">
        <w:r w:rsidRPr="00BD64CE" w:rsidDel="00AD1A97">
          <w:t xml:space="preserve"> </w:t>
        </w:r>
      </w:ins>
      <w:del w:id="324" w:author="Ting Li" w:date="2022-05-26T14:46:00Z">
        <w:r w:rsidR="008E55C6" w:rsidRPr="00BD64CE" w:rsidDel="00AD1A97">
          <w:delText xml:space="preserve">[Insert hyperlinks to documents </w:delText>
        </w:r>
        <w:r w:rsidR="008E55C6" w:rsidDel="00AD1A97">
          <w:delText>as required</w:delText>
        </w:r>
        <w:r w:rsidR="008E55C6" w:rsidRPr="00BD64CE" w:rsidDel="00AD1A97">
          <w:delText>]</w:delText>
        </w:r>
      </w:del>
    </w:p>
    <w:p w14:paraId="505B8B10" w14:textId="77777777" w:rsidR="005F6214" w:rsidRDefault="005F6214" w:rsidP="000F3FE4">
      <w:pPr>
        <w:pStyle w:val="Heading2"/>
      </w:pPr>
    </w:p>
    <w:p w14:paraId="62F2B608" w14:textId="77777777" w:rsidR="008530E7" w:rsidRDefault="008530E7" w:rsidP="000F3FE4">
      <w:pPr>
        <w:pStyle w:val="Heading2"/>
      </w:pPr>
      <w:r w:rsidRPr="001C55B2">
        <w:t>DISCUSSION</w:t>
      </w:r>
    </w:p>
    <w:p w14:paraId="143E4D37" w14:textId="77777777" w:rsidR="005F6214" w:rsidRPr="00F21995" w:rsidRDefault="005F6214" w:rsidP="005F6214">
      <w:pPr>
        <w:pStyle w:val="Bluetext"/>
        <w:rPr>
          <w:rFonts w:cstheme="minorHAnsi"/>
          <w:color w:val="auto"/>
        </w:rPr>
      </w:pPr>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Pr="00F21995">
        <w:rPr>
          <w:rFonts w:cstheme="minorHAnsi"/>
          <w:color w:val="auto"/>
        </w:rPr>
        <w:t xml:space="preserve"> the </w:t>
      </w:r>
      <w:r>
        <w:rPr>
          <w:rFonts w:cstheme="minorHAnsi"/>
          <w:color w:val="auto"/>
        </w:rPr>
        <w:t>Certified Assessor(s).</w:t>
      </w:r>
    </w:p>
    <w:p w14:paraId="3524F792" w14:textId="77777777" w:rsidR="008530E7"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663A658B" w14:textId="77777777" w:rsidR="008530E7"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6956669A" w14:textId="77777777" w:rsidR="008530E7"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32AB0B5F" w14:textId="77777777" w:rsidR="008530E7"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66E004CA" w14:textId="77777777" w:rsidR="005E200E" w:rsidRDefault="005E200E" w:rsidP="000F3FE4">
      <w:pPr>
        <w:pStyle w:val="Heading2"/>
      </w:pPr>
    </w:p>
    <w:p w14:paraId="3B24ABF3" w14:textId="77777777" w:rsidR="008530E7" w:rsidRPr="001C55B2" w:rsidRDefault="008530E7" w:rsidP="000F3FE4">
      <w:pPr>
        <w:pStyle w:val="Heading2"/>
      </w:pPr>
      <w:r w:rsidRPr="001C55B2">
        <w:t>DECLARATION</w:t>
      </w:r>
    </w:p>
    <w:p w14:paraId="08E558B4" w14:textId="77777777" w:rsidR="008530E7" w:rsidRDefault="008530E7" w:rsidP="008530E7">
      <w:pPr>
        <w:rPr>
          <w:rFonts w:eastAsiaTheme="majorEastAsia"/>
        </w:rPr>
      </w:pPr>
      <w:r>
        <w:rPr>
          <w:rFonts w:eastAsiaTheme="majorEastAsia"/>
        </w:rPr>
        <w:t xml:space="preserve">I confirm that the information provided in this document is truthful and accurate at the time of completion. </w:t>
      </w:r>
    </w:p>
    <w:p w14:paraId="6188B98B" w14:textId="77777777" w:rsidR="008530E7" w:rsidRDefault="008530E7" w:rsidP="008530E7">
      <w:pPr>
        <w:rPr>
          <w:rFonts w:cstheme="minorHAnsi"/>
        </w:rPr>
      </w:pPr>
      <w:r>
        <w:rPr>
          <w:rFonts w:cstheme="minorHAnsi"/>
        </w:rPr>
        <w:lastRenderedPageBreak/>
        <w:t>Provide author d</w:t>
      </w:r>
      <w:r w:rsidRPr="008B4275">
        <w:rPr>
          <w:rFonts w:cstheme="minorHAnsi"/>
        </w:rPr>
        <w:t>etails</w:t>
      </w:r>
      <w:r>
        <w:rPr>
          <w:rFonts w:cstheme="minorHAnsi"/>
        </w:rPr>
        <w:t xml:space="preserve">, including name, </w:t>
      </w:r>
      <w:proofErr w:type="gramStart"/>
      <w:r>
        <w:rPr>
          <w:rFonts w:cstheme="minorHAnsi"/>
        </w:rPr>
        <w:t>position</w:t>
      </w:r>
      <w:proofErr w:type="gramEnd"/>
      <w:r>
        <w:rPr>
          <w:rFonts w:cstheme="minorHAnsi"/>
        </w:rPr>
        <w:t xml:space="preserve"> and email address</w:t>
      </w:r>
      <w:r w:rsidRPr="008B4275">
        <w:rPr>
          <w:rFonts w:cstheme="minorHAnsi"/>
        </w:rPr>
        <w:t xml:space="preserve">: </w:t>
      </w:r>
    </w:p>
    <w:p w14:paraId="554306A0" w14:textId="77777777" w:rsidR="008530E7"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07620F01" w14:textId="77777777" w:rsidR="008530E7"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57E65BE6" w14:textId="77777777" w:rsidR="008530E7"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3B606BC9" w14:textId="77777777" w:rsidR="008530E7" w:rsidRPr="008B4275"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7D13C0B4" w14:textId="77777777" w:rsidR="008530E7" w:rsidRDefault="008530E7" w:rsidP="008530E7">
          <w:pPr>
            <w:pStyle w:val="Bluetext"/>
            <w:tabs>
              <w:tab w:val="left" w:pos="1120"/>
            </w:tabs>
            <w:rPr>
              <w:rFonts w:cstheme="minorHAnsi"/>
            </w:rPr>
          </w:pPr>
          <w:r w:rsidRPr="00536BB3">
            <w:rPr>
              <w:rFonts w:cstheme="minorHAnsi"/>
            </w:rPr>
            <w:t>[Date]</w:t>
          </w:r>
          <w:r>
            <w:rPr>
              <w:rFonts w:cstheme="minorHAnsi"/>
            </w:rPr>
            <w:tab/>
          </w:r>
        </w:p>
      </w:sdtContent>
    </w:sdt>
    <w:p w14:paraId="79D4AC8D" w14:textId="77777777" w:rsidR="003E5E89" w:rsidRPr="00BD64CE" w:rsidRDefault="008530E7" w:rsidP="00E85C5A">
      <w:pPr>
        <w:pStyle w:val="DateIssue"/>
      </w:pPr>
      <w:r w:rsidDel="002E1323">
        <w:rPr>
          <w:rFonts w:eastAsiaTheme="majorEastAsia"/>
        </w:rPr>
        <w:t xml:space="preserve"> </w:t>
      </w:r>
      <w:r w:rsidRPr="0035552E">
        <w:t xml:space="preserve">––– </w:t>
      </w:r>
      <w:r w:rsidRPr="00D520E6">
        <w:rPr>
          <w:rStyle w:val="Strong"/>
        </w:rPr>
        <w:t>Report end</w:t>
      </w:r>
      <w:r w:rsidRPr="0035552E">
        <w:t xml:space="preserve"> –––</w:t>
      </w:r>
    </w:p>
    <w:sectPr w:rsidR="003E5E89" w:rsidRPr="00BD64CE" w:rsidSect="005F6214">
      <w:headerReference w:type="default" r:id="rId15"/>
      <w:footerReference w:type="default" r:id="rId16"/>
      <w:pgSz w:w="11907" w:h="16839" w:code="9"/>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3" w:author="Bhumika Mistry" w:date="2022-02-09T09:58:00Z" w:initials="BM">
    <w:p w14:paraId="2F441E0E" w14:textId="5196669F" w:rsidR="00967A68" w:rsidRDefault="00967A68">
      <w:pPr>
        <w:pStyle w:val="CommentText"/>
      </w:pPr>
      <w:r>
        <w:rPr>
          <w:rStyle w:val="CommentReference"/>
        </w:rPr>
        <w:annotationRef/>
      </w:r>
      <w:r>
        <w:t>To double check have changed from 10 to 15%</w:t>
      </w:r>
    </w:p>
  </w:comment>
  <w:comment w:id="124" w:author="Ting Li" w:date="2022-03-02T16:19:00Z" w:initials="TL">
    <w:p w14:paraId="54CC18E3" w14:textId="77777777" w:rsidR="00CC5DDB" w:rsidRDefault="000C2EEC" w:rsidP="00366518">
      <w:pPr>
        <w:pStyle w:val="CommentText"/>
      </w:pPr>
      <w:r>
        <w:rPr>
          <w:rStyle w:val="CommentReference"/>
        </w:rPr>
        <w:annotationRef/>
      </w:r>
      <w:r w:rsidR="00CC5DDB">
        <w:rPr>
          <w:lang w:val="en-NZ"/>
        </w:rPr>
        <w:t xml:space="preserve">This will need to be updated based on the new GHG credit that Scott is working on. The conditional requirement is different now. Only one check box would not be enough. Targeted rating needs to be confirmed here.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441E0E" w15:done="0"/>
  <w15:commentEx w15:paraId="54CC18E3" w15:paraIdParent="2F441E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E0EC4" w16cex:dateUtc="2022-02-08T20:58:00Z"/>
  <w16cex:commentExtensible w16cex:durableId="25CA1794" w16cex:dateUtc="2022-03-02T03: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441E0E" w16cid:durableId="25AE0EC4"/>
  <w16cid:commentId w16cid:paraId="54CC18E3" w16cid:durableId="25CA17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FD568" w14:textId="77777777" w:rsidR="00463545" w:rsidRDefault="00463545" w:rsidP="00E536B3">
      <w:pPr>
        <w:spacing w:before="0" w:after="0" w:line="240" w:lineRule="auto"/>
      </w:pPr>
      <w:r>
        <w:separator/>
      </w:r>
    </w:p>
  </w:endnote>
  <w:endnote w:type="continuationSeparator" w:id="0">
    <w:p w14:paraId="4D9CD10A" w14:textId="77777777" w:rsidR="00463545" w:rsidRDefault="00463545" w:rsidP="00E536B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3A640" w14:textId="1CA3996A" w:rsidR="001D478D" w:rsidRDefault="00EB53A1">
    <w:pPr>
      <w:pStyle w:val="Footer"/>
    </w:pPr>
    <w:r>
      <w:rPr>
        <w:noProof/>
      </w:rPr>
      <w:drawing>
        <wp:inline distT="0" distB="0" distL="0" distR="0" wp14:anchorId="4B412E21" wp14:editId="1E9391CA">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87946" w14:textId="77777777" w:rsidR="00463545" w:rsidRDefault="00463545" w:rsidP="00E536B3">
      <w:pPr>
        <w:spacing w:before="0" w:after="0" w:line="240" w:lineRule="auto"/>
      </w:pPr>
      <w:r>
        <w:separator/>
      </w:r>
    </w:p>
  </w:footnote>
  <w:footnote w:type="continuationSeparator" w:id="0">
    <w:p w14:paraId="3173231D" w14:textId="77777777" w:rsidR="00463545" w:rsidRDefault="00463545" w:rsidP="00E536B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38C0C" w14:textId="54D95060" w:rsidR="001D478D" w:rsidRDefault="001D478D" w:rsidP="009F0F11">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Green Star – Design &amp; As Built NZv1.</w:t>
    </w:r>
    <w:ins w:id="325" w:author="Bhumika Mistry" w:date="2022-02-09T10:24:00Z">
      <w:r w:rsidR="00757724">
        <w:rPr>
          <w:sz w:val="16"/>
          <w:szCs w:val="16"/>
          <w:lang w:val="en-US"/>
        </w:rPr>
        <w:t>1</w:t>
      </w:r>
    </w:ins>
    <w:del w:id="326" w:author="Bhumika Mistry" w:date="2022-02-09T10:24:00Z">
      <w:r w:rsidDel="00757724">
        <w:rPr>
          <w:sz w:val="16"/>
          <w:szCs w:val="16"/>
          <w:lang w:val="en-US"/>
        </w:rPr>
        <w:delText>0</w:delText>
      </w:r>
    </w:del>
    <w:r>
      <w:rPr>
        <w:sz w:val="16"/>
        <w:szCs w:val="16"/>
        <w:lang w:val="en-US"/>
      </w:rPr>
      <w:tab/>
    </w:r>
    <w:r>
      <w:rPr>
        <w:sz w:val="16"/>
        <w:szCs w:val="16"/>
        <w:lang w:val="en-US"/>
      </w:rPr>
      <w:tab/>
    </w:r>
    <w:r>
      <w:rPr>
        <w:sz w:val="16"/>
        <w:szCs w:val="16"/>
        <w:lang w:val="en-US"/>
      </w:rPr>
      <w:tab/>
      <w:t>Submission Template NZv1.</w:t>
    </w:r>
    <w:ins w:id="327" w:author="Bhumika Mistry" w:date="2022-02-09T10:24:00Z">
      <w:r w:rsidR="00757724">
        <w:rPr>
          <w:sz w:val="16"/>
          <w:szCs w:val="16"/>
          <w:lang w:val="en-US"/>
        </w:rPr>
        <w:t>1</w:t>
      </w:r>
    </w:ins>
    <w:del w:id="328" w:author="Bhumika Mistry" w:date="2022-02-09T10:24:00Z">
      <w:r w:rsidDel="00757724">
        <w:rPr>
          <w:sz w:val="16"/>
          <w:szCs w:val="16"/>
          <w:lang w:val="en-US"/>
        </w:rPr>
        <w:delText>0</w:delText>
      </w:r>
    </w:del>
  </w:p>
  <w:p w14:paraId="7DB09261" w14:textId="77777777" w:rsidR="001D478D" w:rsidRDefault="001D47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1A17062"/>
    <w:multiLevelType w:val="hybridMultilevel"/>
    <w:tmpl w:val="3C40E99C"/>
    <w:lvl w:ilvl="0" w:tplc="D4FA15DE">
      <w:start w:val="1"/>
      <w:numFmt w:val="bullet"/>
      <w:pStyle w:val="BodyofTextBulletpoint2ndlevel"/>
      <w:lvlText w:val="–"/>
      <w:lvlJc w:val="left"/>
      <w:pPr>
        <w:ind w:left="644" w:hanging="360"/>
      </w:pPr>
      <w:rPr>
        <w:rFonts w:ascii="Arial" w:hAnsi="Arial" w:hint="default"/>
        <w:color w:val="1F497D" w:themeColor="text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2713EDA"/>
    <w:multiLevelType w:val="multilevel"/>
    <w:tmpl w:val="67129F8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D62996"/>
    <w:multiLevelType w:val="multilevel"/>
    <w:tmpl w:val="00000001"/>
    <w:numStyleLink w:val="Bullets"/>
  </w:abstractNum>
  <w:abstractNum w:abstractNumId="21"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0F865A0"/>
    <w:multiLevelType w:val="multilevel"/>
    <w:tmpl w:val="7FB6D7C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pStyle w:val="Numberedheading"/>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3"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5"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5E65A26"/>
    <w:multiLevelType w:val="multilevel"/>
    <w:tmpl w:val="00000001"/>
    <w:numStyleLink w:val="Bullets"/>
  </w:abstractNum>
  <w:abstractNum w:abstractNumId="27"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436606"/>
    <w:multiLevelType w:val="multilevel"/>
    <w:tmpl w:val="00000001"/>
    <w:numStyleLink w:val="Bullets"/>
  </w:abstractNum>
  <w:abstractNum w:abstractNumId="29" w15:restartNumberingAfterBreak="0">
    <w:nsid w:val="5A385343"/>
    <w:multiLevelType w:val="multilevel"/>
    <w:tmpl w:val="310261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ADC63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6212F3"/>
    <w:multiLevelType w:val="hybridMultilevel"/>
    <w:tmpl w:val="49A48A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AD7B62"/>
    <w:multiLevelType w:val="hybridMultilevel"/>
    <w:tmpl w:val="4BB49474"/>
    <w:lvl w:ilvl="0" w:tplc="C90C7EAC">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68C946D0"/>
    <w:multiLevelType w:val="multilevel"/>
    <w:tmpl w:val="00000001"/>
    <w:numStyleLink w:val="Bullets"/>
  </w:abstractNum>
  <w:abstractNum w:abstractNumId="34"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747269781">
    <w:abstractNumId w:val="10"/>
  </w:num>
  <w:num w:numId="2" w16cid:durableId="1244342614">
    <w:abstractNumId w:val="11"/>
  </w:num>
  <w:num w:numId="3" w16cid:durableId="375930483">
    <w:abstractNumId w:val="12"/>
  </w:num>
  <w:num w:numId="4" w16cid:durableId="2011172446">
    <w:abstractNumId w:val="13"/>
  </w:num>
  <w:num w:numId="5" w16cid:durableId="1750537768">
    <w:abstractNumId w:val="14"/>
  </w:num>
  <w:num w:numId="6" w16cid:durableId="585115225">
    <w:abstractNumId w:val="15"/>
  </w:num>
  <w:num w:numId="7" w16cid:durableId="872772680">
    <w:abstractNumId w:val="24"/>
  </w:num>
  <w:num w:numId="8" w16cid:durableId="1067728907">
    <w:abstractNumId w:val="23"/>
  </w:num>
  <w:num w:numId="9" w16cid:durableId="1311790274">
    <w:abstractNumId w:val="33"/>
  </w:num>
  <w:num w:numId="10" w16cid:durableId="663708531">
    <w:abstractNumId w:val="28"/>
  </w:num>
  <w:num w:numId="11" w16cid:durableId="220678381">
    <w:abstractNumId w:val="26"/>
  </w:num>
  <w:num w:numId="12" w16cid:durableId="1779254113">
    <w:abstractNumId w:val="20"/>
  </w:num>
  <w:num w:numId="13" w16cid:durableId="1580869599">
    <w:abstractNumId w:val="16"/>
  </w:num>
  <w:num w:numId="14" w16cid:durableId="1894777745">
    <w:abstractNumId w:val="17"/>
  </w:num>
  <w:num w:numId="15" w16cid:durableId="1212618284">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1074745902">
    <w:abstractNumId w:val="9"/>
  </w:num>
  <w:num w:numId="17" w16cid:durableId="2138984293">
    <w:abstractNumId w:val="7"/>
  </w:num>
  <w:num w:numId="18" w16cid:durableId="1593202525">
    <w:abstractNumId w:val="6"/>
  </w:num>
  <w:num w:numId="19" w16cid:durableId="653335489">
    <w:abstractNumId w:val="5"/>
  </w:num>
  <w:num w:numId="20" w16cid:durableId="1901095992">
    <w:abstractNumId w:val="4"/>
  </w:num>
  <w:num w:numId="21" w16cid:durableId="934744940">
    <w:abstractNumId w:val="8"/>
  </w:num>
  <w:num w:numId="22" w16cid:durableId="1993361545">
    <w:abstractNumId w:val="3"/>
  </w:num>
  <w:num w:numId="23" w16cid:durableId="401413686">
    <w:abstractNumId w:val="2"/>
  </w:num>
  <w:num w:numId="24" w16cid:durableId="2099708878">
    <w:abstractNumId w:val="1"/>
  </w:num>
  <w:num w:numId="25" w16cid:durableId="1477452752">
    <w:abstractNumId w:val="0"/>
  </w:num>
  <w:num w:numId="26" w16cid:durableId="158742267">
    <w:abstractNumId w:val="35"/>
  </w:num>
  <w:num w:numId="27" w16cid:durableId="1729185522">
    <w:abstractNumId w:val="25"/>
  </w:num>
  <w:num w:numId="28" w16cid:durableId="163056874">
    <w:abstractNumId w:val="21"/>
  </w:num>
  <w:num w:numId="29" w16cid:durableId="1204709424">
    <w:abstractNumId w:val="27"/>
  </w:num>
  <w:num w:numId="30" w16cid:durableId="1632244844">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1110203951">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234317198">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1095902132">
    <w:abstractNumId w:val="34"/>
  </w:num>
  <w:num w:numId="34" w16cid:durableId="406390630">
    <w:abstractNumId w:val="36"/>
  </w:num>
  <w:num w:numId="35" w16cid:durableId="869682575">
    <w:abstractNumId w:val="22"/>
  </w:num>
  <w:num w:numId="36" w16cid:durableId="1285847281">
    <w:abstractNumId w:val="29"/>
  </w:num>
  <w:num w:numId="37" w16cid:durableId="1647854316">
    <w:abstractNumId w:val="32"/>
  </w:num>
  <w:num w:numId="38" w16cid:durableId="2102025804">
    <w:abstractNumId w:val="30"/>
  </w:num>
  <w:num w:numId="39" w16cid:durableId="496653582">
    <w:abstractNumId w:val="18"/>
  </w:num>
  <w:num w:numId="40" w16cid:durableId="2057507159">
    <w:abstractNumId w:val="19"/>
  </w:num>
  <w:num w:numId="41" w16cid:durableId="1804226194">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ng Li">
    <w15:presenceInfo w15:providerId="AD" w15:userId="S::ting.li@nzgbc.org.nz::462ae957-380f-4921-984b-82e067252d54"/>
  </w15:person>
  <w15:person w15:author="Bhumika Mistry">
    <w15:presenceInfo w15:providerId="AD" w15:userId="S::Bhumika.mistry@nzgbc.org.nz::4d33aa37-f547-41e5-8061-cc2e626b3f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zMzIxMrcwNja1MDBX0lEKTi0uzszPAykwrwUAVIKIZiwAAAA="/>
  </w:docVars>
  <w:rsids>
    <w:rsidRoot w:val="003E5E89"/>
    <w:rsid w:val="00015B85"/>
    <w:rsid w:val="00017B56"/>
    <w:rsid w:val="0002622D"/>
    <w:rsid w:val="0003748C"/>
    <w:rsid w:val="00041305"/>
    <w:rsid w:val="000414A1"/>
    <w:rsid w:val="00067587"/>
    <w:rsid w:val="000746C4"/>
    <w:rsid w:val="0009734B"/>
    <w:rsid w:val="000A1751"/>
    <w:rsid w:val="000B100D"/>
    <w:rsid w:val="000C2EEC"/>
    <w:rsid w:val="000D29D4"/>
    <w:rsid w:val="000F24F0"/>
    <w:rsid w:val="000F3FE4"/>
    <w:rsid w:val="00145EF1"/>
    <w:rsid w:val="00155FD6"/>
    <w:rsid w:val="00156312"/>
    <w:rsid w:val="00166528"/>
    <w:rsid w:val="001730AC"/>
    <w:rsid w:val="00173BC4"/>
    <w:rsid w:val="00176E4F"/>
    <w:rsid w:val="001C087A"/>
    <w:rsid w:val="001C1640"/>
    <w:rsid w:val="001C7E54"/>
    <w:rsid w:val="001D1FB7"/>
    <w:rsid w:val="001D3949"/>
    <w:rsid w:val="001D478D"/>
    <w:rsid w:val="0020278F"/>
    <w:rsid w:val="00242C0F"/>
    <w:rsid w:val="00253282"/>
    <w:rsid w:val="002621E4"/>
    <w:rsid w:val="0027499E"/>
    <w:rsid w:val="00291D61"/>
    <w:rsid w:val="002B374A"/>
    <w:rsid w:val="002B3BFA"/>
    <w:rsid w:val="00304E1D"/>
    <w:rsid w:val="00313F06"/>
    <w:rsid w:val="0033185B"/>
    <w:rsid w:val="00343B85"/>
    <w:rsid w:val="00343EBC"/>
    <w:rsid w:val="003763C7"/>
    <w:rsid w:val="00382713"/>
    <w:rsid w:val="00385775"/>
    <w:rsid w:val="00386BF8"/>
    <w:rsid w:val="00397075"/>
    <w:rsid w:val="003D16A2"/>
    <w:rsid w:val="003E5E89"/>
    <w:rsid w:val="003F1CD0"/>
    <w:rsid w:val="00415DAA"/>
    <w:rsid w:val="00421258"/>
    <w:rsid w:val="00441FDE"/>
    <w:rsid w:val="00463545"/>
    <w:rsid w:val="00475B89"/>
    <w:rsid w:val="004841F0"/>
    <w:rsid w:val="004C3DE7"/>
    <w:rsid w:val="004F100E"/>
    <w:rsid w:val="004F2472"/>
    <w:rsid w:val="004F34CB"/>
    <w:rsid w:val="005055DE"/>
    <w:rsid w:val="005205F4"/>
    <w:rsid w:val="005226AB"/>
    <w:rsid w:val="005325CC"/>
    <w:rsid w:val="00543FCE"/>
    <w:rsid w:val="00575C5B"/>
    <w:rsid w:val="00575D1C"/>
    <w:rsid w:val="00577D2A"/>
    <w:rsid w:val="005922B5"/>
    <w:rsid w:val="005951EE"/>
    <w:rsid w:val="005959BE"/>
    <w:rsid w:val="005C126B"/>
    <w:rsid w:val="005C2F1A"/>
    <w:rsid w:val="005C692B"/>
    <w:rsid w:val="005D01FF"/>
    <w:rsid w:val="005D71E2"/>
    <w:rsid w:val="005E200E"/>
    <w:rsid w:val="005E267B"/>
    <w:rsid w:val="005F6214"/>
    <w:rsid w:val="00604988"/>
    <w:rsid w:val="0064261C"/>
    <w:rsid w:val="00652C4B"/>
    <w:rsid w:val="00661FC4"/>
    <w:rsid w:val="00663137"/>
    <w:rsid w:val="006634DB"/>
    <w:rsid w:val="0069589A"/>
    <w:rsid w:val="00696088"/>
    <w:rsid w:val="006A2AEF"/>
    <w:rsid w:val="006A336C"/>
    <w:rsid w:val="006B3D65"/>
    <w:rsid w:val="006B6118"/>
    <w:rsid w:val="006B66E3"/>
    <w:rsid w:val="006C09EF"/>
    <w:rsid w:val="006D3C47"/>
    <w:rsid w:val="006E69AC"/>
    <w:rsid w:val="006E74EB"/>
    <w:rsid w:val="006F2990"/>
    <w:rsid w:val="00700E42"/>
    <w:rsid w:val="00707BDF"/>
    <w:rsid w:val="00713E76"/>
    <w:rsid w:val="0075170B"/>
    <w:rsid w:val="007537EB"/>
    <w:rsid w:val="00757724"/>
    <w:rsid w:val="0076513D"/>
    <w:rsid w:val="007772D5"/>
    <w:rsid w:val="00783D39"/>
    <w:rsid w:val="0078530D"/>
    <w:rsid w:val="007933FA"/>
    <w:rsid w:val="00794EA2"/>
    <w:rsid w:val="007A776E"/>
    <w:rsid w:val="007F23EC"/>
    <w:rsid w:val="00805DB0"/>
    <w:rsid w:val="00830329"/>
    <w:rsid w:val="008328A8"/>
    <w:rsid w:val="00833D8E"/>
    <w:rsid w:val="00841903"/>
    <w:rsid w:val="00846528"/>
    <w:rsid w:val="008530E7"/>
    <w:rsid w:val="0086343F"/>
    <w:rsid w:val="008719E6"/>
    <w:rsid w:val="00875BBF"/>
    <w:rsid w:val="00876A31"/>
    <w:rsid w:val="008952A5"/>
    <w:rsid w:val="008A597D"/>
    <w:rsid w:val="008C6B95"/>
    <w:rsid w:val="008D2570"/>
    <w:rsid w:val="008E160B"/>
    <w:rsid w:val="008E2EB8"/>
    <w:rsid w:val="008E55C4"/>
    <w:rsid w:val="008E55C6"/>
    <w:rsid w:val="00915D92"/>
    <w:rsid w:val="0091614E"/>
    <w:rsid w:val="009173CC"/>
    <w:rsid w:val="00924D9E"/>
    <w:rsid w:val="009371D3"/>
    <w:rsid w:val="00941D1F"/>
    <w:rsid w:val="00950859"/>
    <w:rsid w:val="009537C7"/>
    <w:rsid w:val="00955DBE"/>
    <w:rsid w:val="00957CAB"/>
    <w:rsid w:val="00965823"/>
    <w:rsid w:val="00965CD1"/>
    <w:rsid w:val="00967A68"/>
    <w:rsid w:val="009763E9"/>
    <w:rsid w:val="00992289"/>
    <w:rsid w:val="009A13BF"/>
    <w:rsid w:val="009E45D5"/>
    <w:rsid w:val="009F0F11"/>
    <w:rsid w:val="00A03BF5"/>
    <w:rsid w:val="00A14DE0"/>
    <w:rsid w:val="00A207CE"/>
    <w:rsid w:val="00A26C83"/>
    <w:rsid w:val="00A36A2B"/>
    <w:rsid w:val="00A45B94"/>
    <w:rsid w:val="00A77B3E"/>
    <w:rsid w:val="00AA1EBD"/>
    <w:rsid w:val="00AA2E9F"/>
    <w:rsid w:val="00AA3CD5"/>
    <w:rsid w:val="00AC52F1"/>
    <w:rsid w:val="00AC725E"/>
    <w:rsid w:val="00AD1A97"/>
    <w:rsid w:val="00AD7849"/>
    <w:rsid w:val="00AE7A0E"/>
    <w:rsid w:val="00AF437B"/>
    <w:rsid w:val="00AF6AF6"/>
    <w:rsid w:val="00B04026"/>
    <w:rsid w:val="00B06D43"/>
    <w:rsid w:val="00B154FC"/>
    <w:rsid w:val="00B16241"/>
    <w:rsid w:val="00B43004"/>
    <w:rsid w:val="00B56AB6"/>
    <w:rsid w:val="00B60C0E"/>
    <w:rsid w:val="00BB19DB"/>
    <w:rsid w:val="00BD64CE"/>
    <w:rsid w:val="00BF69E3"/>
    <w:rsid w:val="00C06E33"/>
    <w:rsid w:val="00C105DB"/>
    <w:rsid w:val="00C13105"/>
    <w:rsid w:val="00C13D16"/>
    <w:rsid w:val="00C172F4"/>
    <w:rsid w:val="00C35DD7"/>
    <w:rsid w:val="00C415F6"/>
    <w:rsid w:val="00C56756"/>
    <w:rsid w:val="00C65574"/>
    <w:rsid w:val="00C90E9F"/>
    <w:rsid w:val="00CA175C"/>
    <w:rsid w:val="00CC5DDB"/>
    <w:rsid w:val="00CC716E"/>
    <w:rsid w:val="00CD1D0D"/>
    <w:rsid w:val="00CD2FC7"/>
    <w:rsid w:val="00CE3B78"/>
    <w:rsid w:val="00CF7F95"/>
    <w:rsid w:val="00D0020D"/>
    <w:rsid w:val="00D144BE"/>
    <w:rsid w:val="00D15333"/>
    <w:rsid w:val="00D20DA9"/>
    <w:rsid w:val="00D34561"/>
    <w:rsid w:val="00D34A57"/>
    <w:rsid w:val="00D55E65"/>
    <w:rsid w:val="00D70E27"/>
    <w:rsid w:val="00D7523D"/>
    <w:rsid w:val="00D80EAC"/>
    <w:rsid w:val="00D94691"/>
    <w:rsid w:val="00D956E2"/>
    <w:rsid w:val="00DA1820"/>
    <w:rsid w:val="00DA27D3"/>
    <w:rsid w:val="00DA2950"/>
    <w:rsid w:val="00DB477A"/>
    <w:rsid w:val="00DD7C02"/>
    <w:rsid w:val="00DE2862"/>
    <w:rsid w:val="00DF4BE1"/>
    <w:rsid w:val="00DF4E3A"/>
    <w:rsid w:val="00E15F6B"/>
    <w:rsid w:val="00E32915"/>
    <w:rsid w:val="00E40A85"/>
    <w:rsid w:val="00E52F47"/>
    <w:rsid w:val="00E536B3"/>
    <w:rsid w:val="00E54B4D"/>
    <w:rsid w:val="00E63EF6"/>
    <w:rsid w:val="00E85C5A"/>
    <w:rsid w:val="00EA02F1"/>
    <w:rsid w:val="00EB53A1"/>
    <w:rsid w:val="00EC266E"/>
    <w:rsid w:val="00EC4E1C"/>
    <w:rsid w:val="00EC71A7"/>
    <w:rsid w:val="00EE0752"/>
    <w:rsid w:val="00EE2250"/>
    <w:rsid w:val="00EE4867"/>
    <w:rsid w:val="00F136A2"/>
    <w:rsid w:val="00F37C5B"/>
    <w:rsid w:val="00F43E46"/>
    <w:rsid w:val="00F82786"/>
    <w:rsid w:val="00F9024D"/>
    <w:rsid w:val="00F91893"/>
    <w:rsid w:val="00F93D08"/>
    <w:rsid w:val="00FB2507"/>
    <w:rsid w:val="00FC3DC6"/>
    <w:rsid w:val="00FC67A4"/>
    <w:rsid w:val="00FD34A6"/>
    <w:rsid w:val="00FF39D8"/>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D5ACB4"/>
  <w15:docId w15:val="{26EF2503-F1C3-473A-A5C1-356F30BB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5951EE"/>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B06D43"/>
    <w:pPr>
      <w:keepNext/>
      <w:pBdr>
        <w:bottom w:val="single" w:sz="4" w:space="1" w:color="244061" w:themeColor="accent1" w:themeShade="80"/>
      </w:pBdr>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0F3FE4"/>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7F23EC"/>
    <w:pPr>
      <w:keepNext/>
      <w:overflowPunct w:val="0"/>
      <w:autoSpaceDE w:val="0"/>
      <w:autoSpaceDN w:val="0"/>
      <w:adjustRightInd w:val="0"/>
      <w:textAlignment w:val="baseline"/>
      <w:outlineLvl w:val="2"/>
      <w:pPrChange w:id="0" w:author="Ting Li" w:date="2022-05-26T14:25:00Z">
        <w:pPr>
          <w:keepNext/>
          <w:overflowPunct w:val="0"/>
          <w:autoSpaceDE w:val="0"/>
          <w:autoSpaceDN w:val="0"/>
          <w:adjustRightInd w:val="0"/>
          <w:spacing w:before="120" w:after="120" w:line="276" w:lineRule="auto"/>
          <w:textAlignment w:val="baseline"/>
          <w:outlineLvl w:val="2"/>
        </w:pPr>
      </w:pPrChange>
    </w:pPr>
    <w:rPr>
      <w:rFonts w:eastAsia="Times New Roman"/>
      <w:caps/>
      <w:noProof/>
      <w:color w:val="365F91" w:themeColor="accent1" w:themeShade="BF"/>
      <w:sz w:val="36"/>
      <w:szCs w:val="36"/>
      <w:rPrChange w:id="0" w:author="Ting Li" w:date="2022-05-26T14:25:00Z">
        <w:rPr>
          <w:rFonts w:ascii="Arial" w:hAnsi="Arial" w:cs="Arial"/>
          <w:caps/>
          <w:noProof/>
          <w:color w:val="365F91" w:themeColor="accent1" w:themeShade="BF"/>
          <w:sz w:val="36"/>
          <w:szCs w:val="36"/>
          <w:lang w:val="en-AU" w:eastAsia="en-US" w:bidi="ar-SA"/>
        </w:rPr>
      </w:rPrChange>
    </w:rPr>
  </w:style>
  <w:style w:type="paragraph" w:styleId="Heading4">
    <w:name w:val="heading 4"/>
    <w:aliases w:val="Subsubtitle"/>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uiPriority w:val="35"/>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017B56"/>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uiPriority w:val="59"/>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next w:val="TableofFigures"/>
    <w:link w:val="ListParagraphChar"/>
    <w:uiPriority w:val="34"/>
    <w:qFormat/>
    <w:locked/>
    <w:rsid w:val="000746C4"/>
    <w:pPr>
      <w:keepNext/>
      <w:keepLines/>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basedOn w:val="DefaultParagraphFont"/>
    <w:link w:val="Heading2"/>
    <w:rsid w:val="000F3FE4"/>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customStyle="1" w:styleId="Heading3Char">
    <w:name w:val="Heading 3 Char"/>
    <w:basedOn w:val="DefaultParagraphFont"/>
    <w:link w:val="Heading3"/>
    <w:rsid w:val="007F23EC"/>
    <w:rPr>
      <w:rFonts w:ascii="Arial" w:hAnsi="Arial" w:cs="Arial"/>
      <w:caps/>
      <w:noProof/>
      <w:color w:val="365F91" w:themeColor="accent1" w:themeShade="BF"/>
      <w:sz w:val="36"/>
      <w:szCs w:val="36"/>
      <w:lang w:val="en-AU"/>
    </w:rPr>
  </w:style>
  <w:style w:type="character" w:styleId="Strong">
    <w:name w:val="Strong"/>
    <w:aliases w:val="GBCA Document Text Bold"/>
    <w:basedOn w:val="DefaultParagraphFont"/>
    <w:qFormat/>
    <w:locked/>
    <w:rsid w:val="003E5E89"/>
    <w:rPr>
      <w:rFonts w:ascii="Arial" w:hAnsi="Arial"/>
      <w:b/>
      <w:bCs/>
    </w:rPr>
  </w:style>
  <w:style w:type="paragraph" w:styleId="BodyText2">
    <w:name w:val="Body Text 2"/>
    <w:aliases w:val="GBCA Document Summary"/>
    <w:basedOn w:val="Normal"/>
    <w:link w:val="BodyText2Char"/>
    <w:autoRedefine/>
    <w:locked/>
    <w:rsid w:val="003E5E89"/>
    <w:pPr>
      <w:pBdr>
        <w:top w:val="single" w:sz="24" w:space="12" w:color="1F497D" w:themeColor="text2"/>
        <w:bottom w:val="single" w:sz="4" w:space="12" w:color="1F497D" w:themeColor="text2"/>
      </w:pBdr>
      <w:spacing w:before="0" w:after="200"/>
    </w:pPr>
    <w:rPr>
      <w:rFonts w:asciiTheme="minorHAnsi" w:eastAsiaTheme="minorHAnsi" w:hAnsiTheme="minorHAnsi" w:cstheme="minorBidi"/>
      <w:b/>
      <w:color w:val="auto"/>
      <w:sz w:val="22"/>
    </w:rPr>
  </w:style>
  <w:style w:type="character" w:customStyle="1" w:styleId="BodyText2Char">
    <w:name w:val="Body Text 2 Char"/>
    <w:aliases w:val="GBCA Document Summary Char"/>
    <w:basedOn w:val="DefaultParagraphFont"/>
    <w:link w:val="BodyText2"/>
    <w:rsid w:val="003E5E89"/>
    <w:rPr>
      <w:rFonts w:asciiTheme="minorHAnsi" w:eastAsiaTheme="minorHAnsi" w:hAnsiTheme="minorHAnsi" w:cstheme="minorBidi"/>
      <w:b/>
      <w:sz w:val="22"/>
      <w:szCs w:val="22"/>
      <w:lang w:val="en-AU"/>
    </w:rPr>
  </w:style>
  <w:style w:type="paragraph" w:customStyle="1" w:styleId="DateIssue">
    <w:name w:val="Date Issue"/>
    <w:basedOn w:val="Normal"/>
    <w:qFormat/>
    <w:rsid w:val="003E5E89"/>
    <w:pPr>
      <w:spacing w:before="0" w:after="200" w:line="336" w:lineRule="exact"/>
    </w:pPr>
    <w:rPr>
      <w:rFonts w:asciiTheme="minorHAnsi" w:eastAsiaTheme="minorHAnsi" w:hAnsiTheme="minorHAnsi" w:cstheme="minorBidi"/>
      <w:color w:val="auto"/>
      <w:sz w:val="28"/>
    </w:rPr>
  </w:style>
  <w:style w:type="paragraph" w:customStyle="1" w:styleId="Bluetext">
    <w:name w:val="Blue text"/>
    <w:basedOn w:val="Normal"/>
    <w:qFormat/>
    <w:rsid w:val="00343EBC"/>
    <w:rPr>
      <w:rFonts w:eastAsiaTheme="minorHAnsi"/>
      <w:color w:val="8064A2" w:themeColor="accent4"/>
      <w:szCs w:val="20"/>
    </w:rPr>
  </w:style>
  <w:style w:type="paragraph" w:customStyle="1" w:styleId="Numberedheading">
    <w:name w:val="Numbered heading"/>
    <w:basedOn w:val="Heading2"/>
    <w:autoRedefine/>
    <w:qFormat/>
    <w:rsid w:val="003E5E89"/>
    <w:pPr>
      <w:keepLines/>
      <w:numPr>
        <w:ilvl w:val="2"/>
        <w:numId w:val="35"/>
      </w:numPr>
      <w:spacing w:before="200" w:after="200" w:line="276" w:lineRule="auto"/>
      <w:ind w:left="851" w:hanging="851"/>
    </w:pPr>
    <w:rPr>
      <w:rFonts w:eastAsiaTheme="majorEastAsia" w:cstheme="majorBidi"/>
      <w:b/>
      <w:bCs/>
      <w:caps w:val="0"/>
      <w:noProof w:val="0"/>
      <w:color w:val="1F497D" w:themeColor="text2"/>
      <w:sz w:val="24"/>
      <w:szCs w:val="26"/>
    </w:rPr>
  </w:style>
  <w:style w:type="paragraph" w:styleId="BodyText">
    <w:name w:val="Body Text"/>
    <w:basedOn w:val="Normal"/>
    <w:link w:val="BodyTextChar"/>
    <w:uiPriority w:val="99"/>
    <w:unhideWhenUsed/>
    <w:locked/>
    <w:rsid w:val="003E5E89"/>
    <w:pPr>
      <w:spacing w:before="0"/>
    </w:pPr>
    <w:rPr>
      <w:rFonts w:asciiTheme="minorHAnsi" w:eastAsiaTheme="minorHAnsi" w:hAnsiTheme="minorHAnsi" w:cstheme="minorBidi"/>
      <w:color w:val="auto"/>
      <w:sz w:val="22"/>
    </w:rPr>
  </w:style>
  <w:style w:type="character" w:customStyle="1" w:styleId="BodyTextChar">
    <w:name w:val="Body Text Char"/>
    <w:basedOn w:val="DefaultParagraphFont"/>
    <w:link w:val="BodyText"/>
    <w:uiPriority w:val="99"/>
    <w:rsid w:val="003E5E89"/>
    <w:rPr>
      <w:rFonts w:asciiTheme="minorHAnsi" w:eastAsiaTheme="minorHAnsi" w:hAnsiTheme="minorHAnsi" w:cstheme="minorBidi"/>
      <w:sz w:val="22"/>
      <w:szCs w:val="22"/>
      <w:lang w:val="en-AU"/>
    </w:rPr>
  </w:style>
  <w:style w:type="paragraph" w:styleId="NoSpacing">
    <w:name w:val="No Spacing"/>
    <w:basedOn w:val="Normal"/>
    <w:link w:val="NoSpacingChar"/>
    <w:uiPriority w:val="1"/>
    <w:qFormat/>
    <w:locked/>
    <w:rsid w:val="003E5E89"/>
    <w:pPr>
      <w:spacing w:before="0" w:after="200"/>
    </w:pPr>
    <w:rPr>
      <w:rFonts w:asciiTheme="minorHAnsi" w:eastAsiaTheme="minorHAnsi" w:hAnsiTheme="minorHAnsi" w:cstheme="minorBidi"/>
      <w:color w:val="auto"/>
      <w:sz w:val="22"/>
    </w:rPr>
  </w:style>
  <w:style w:type="character" w:customStyle="1" w:styleId="NoSpacingChar">
    <w:name w:val="No Spacing Char"/>
    <w:basedOn w:val="DefaultParagraphFont"/>
    <w:link w:val="NoSpacing"/>
    <w:uiPriority w:val="1"/>
    <w:rsid w:val="003E5E89"/>
    <w:rPr>
      <w:rFonts w:asciiTheme="minorHAnsi" w:eastAsiaTheme="minorHAnsi" w:hAnsiTheme="minorHAnsi" w:cstheme="minorBidi"/>
      <w:sz w:val="22"/>
      <w:szCs w:val="22"/>
      <w:lang w:val="en-AU"/>
    </w:rPr>
  </w:style>
  <w:style w:type="paragraph" w:styleId="BalloonText">
    <w:name w:val="Balloon Text"/>
    <w:basedOn w:val="Normal"/>
    <w:link w:val="BalloonTextChar"/>
    <w:locked/>
    <w:rsid w:val="003E5E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3E5E89"/>
    <w:rPr>
      <w:rFonts w:ascii="Tahoma" w:eastAsia="Arial" w:hAnsi="Tahoma" w:cs="Tahoma"/>
      <w:color w:val="000000"/>
      <w:sz w:val="16"/>
      <w:szCs w:val="16"/>
      <w:lang w:val="en-AU"/>
    </w:rPr>
  </w:style>
  <w:style w:type="paragraph" w:customStyle="1" w:styleId="BodyIndented">
    <w:name w:val="Body Indented"/>
    <w:basedOn w:val="Normal"/>
    <w:rsid w:val="005D71E2"/>
    <w:pPr>
      <w:tabs>
        <w:tab w:val="left" w:pos="4680"/>
      </w:tabs>
      <w:spacing w:before="0" w:after="200"/>
      <w:ind w:left="1304"/>
    </w:pPr>
    <w:rPr>
      <w:rFonts w:asciiTheme="minorHAnsi" w:eastAsiaTheme="minorHAnsi" w:hAnsiTheme="minorHAnsi" w:cstheme="minorBidi"/>
      <w:color w:val="auto"/>
      <w:sz w:val="22"/>
    </w:rPr>
  </w:style>
  <w:style w:type="paragraph" w:customStyle="1" w:styleId="BodyofTextBulletpoint2ndlevel">
    <w:name w:val="Body of Text – Bullet point (2nd level)"/>
    <w:basedOn w:val="Normal"/>
    <w:qFormat/>
    <w:rsid w:val="005951EE"/>
    <w:pPr>
      <w:numPr>
        <w:numId w:val="39"/>
      </w:numPr>
      <w:spacing w:before="0" w:after="200"/>
    </w:pPr>
    <w:rPr>
      <w:rFonts w:asciiTheme="minorHAnsi" w:eastAsiaTheme="minorHAnsi" w:hAnsiTheme="minorHAnsi" w:cstheme="minorBidi"/>
      <w:color w:val="auto"/>
      <w:sz w:val="22"/>
    </w:rPr>
  </w:style>
  <w:style w:type="character" w:customStyle="1" w:styleId="DocumentTextGreenBold">
    <w:name w:val="Document Text Green Bold"/>
    <w:basedOn w:val="DefaultParagraphFont"/>
    <w:uiPriority w:val="1"/>
    <w:qFormat/>
    <w:rsid w:val="005951EE"/>
    <w:rPr>
      <w:b/>
      <w:color w:val="1F497D" w:themeColor="text2"/>
    </w:rPr>
  </w:style>
  <w:style w:type="paragraph" w:customStyle="1" w:styleId="Figure">
    <w:name w:val="Figure"/>
    <w:basedOn w:val="Heading3"/>
    <w:next w:val="Normal"/>
    <w:rsid w:val="005951EE"/>
    <w:pPr>
      <w:keepNext w:val="0"/>
      <w:pBdr>
        <w:bottom w:val="single" w:sz="12" w:space="3" w:color="auto"/>
      </w:pBdr>
      <w:spacing w:after="240"/>
      <w:ind w:left="737"/>
      <w:outlineLvl w:val="9"/>
    </w:pPr>
    <w:rPr>
      <w:rFonts w:ascii="Calibri" w:hAnsi="Calibri" w:cs="Times New Roman"/>
      <w:b/>
      <w:bCs/>
      <w:color w:val="auto"/>
      <w:sz w:val="22"/>
      <w:szCs w:val="22"/>
    </w:rPr>
  </w:style>
  <w:style w:type="paragraph" w:customStyle="1" w:styleId="CellTitle">
    <w:name w:val="CellTitle"/>
    <w:basedOn w:val="Normal"/>
    <w:rsid w:val="005951EE"/>
    <w:pPr>
      <w:keepNext/>
      <w:keepLines/>
      <w:tabs>
        <w:tab w:val="left" w:pos="1134"/>
        <w:tab w:val="left" w:pos="2835"/>
        <w:tab w:val="left" w:pos="3544"/>
        <w:tab w:val="left" w:pos="3969"/>
      </w:tabs>
      <w:overflowPunct w:val="0"/>
      <w:autoSpaceDE w:val="0"/>
      <w:autoSpaceDN w:val="0"/>
      <w:adjustRightInd w:val="0"/>
      <w:spacing w:before="60" w:after="60"/>
      <w:ind w:left="34"/>
      <w:jc w:val="center"/>
      <w:textAlignment w:val="baseline"/>
    </w:pPr>
    <w:rPr>
      <w:rFonts w:asciiTheme="minorHAnsi" w:eastAsia="Times New Roman" w:hAnsiTheme="minorHAnsi" w:cs="Times New Roman"/>
      <w:b/>
      <w:color w:val="auto"/>
      <w:sz w:val="22"/>
    </w:rPr>
  </w:style>
  <w:style w:type="paragraph" w:customStyle="1" w:styleId="CellBody">
    <w:name w:val="CellBody"/>
    <w:basedOn w:val="Normal"/>
    <w:rsid w:val="005951EE"/>
    <w:pPr>
      <w:keepNext/>
      <w:keepLines/>
      <w:overflowPunct w:val="0"/>
      <w:autoSpaceDE w:val="0"/>
      <w:autoSpaceDN w:val="0"/>
      <w:adjustRightInd w:val="0"/>
      <w:spacing w:before="60" w:after="60"/>
      <w:ind w:left="34"/>
      <w:jc w:val="both"/>
      <w:textAlignment w:val="baseline"/>
    </w:pPr>
    <w:rPr>
      <w:rFonts w:asciiTheme="minorHAnsi" w:eastAsia="Times New Roman" w:hAnsiTheme="minorHAnsi" w:cs="Times New Roman"/>
      <w:color w:val="auto"/>
      <w:sz w:val="22"/>
    </w:rPr>
  </w:style>
  <w:style w:type="character" w:customStyle="1" w:styleId="ListParagraphChar">
    <w:name w:val="List Paragraph Char"/>
    <w:basedOn w:val="DefaultParagraphFont"/>
    <w:link w:val="ListParagraph"/>
    <w:uiPriority w:val="34"/>
    <w:rsid w:val="000746C4"/>
    <w:rPr>
      <w:rFonts w:ascii="Arial" w:eastAsia="Arial" w:hAnsi="Arial" w:cs="Arial"/>
      <w:color w:val="000000"/>
      <w:szCs w:val="22"/>
      <w:lang w:val="en-AU"/>
    </w:rPr>
  </w:style>
  <w:style w:type="paragraph" w:styleId="TableofFigures">
    <w:name w:val="table of figures"/>
    <w:basedOn w:val="Normal"/>
    <w:next w:val="Normal"/>
    <w:semiHidden/>
    <w:unhideWhenUsed/>
    <w:locked/>
    <w:rsid w:val="00713E76"/>
    <w:pPr>
      <w:spacing w:after="0"/>
    </w:pPr>
  </w:style>
  <w:style w:type="paragraph" w:styleId="Header">
    <w:name w:val="header"/>
    <w:basedOn w:val="Normal"/>
    <w:link w:val="HeaderChar"/>
    <w:unhideWhenUsed/>
    <w:locked/>
    <w:rsid w:val="00E536B3"/>
    <w:pPr>
      <w:tabs>
        <w:tab w:val="center" w:pos="4513"/>
        <w:tab w:val="right" w:pos="9026"/>
      </w:tabs>
      <w:spacing w:before="0" w:after="0" w:line="240" w:lineRule="auto"/>
    </w:pPr>
  </w:style>
  <w:style w:type="character" w:customStyle="1" w:styleId="HeaderChar">
    <w:name w:val="Header Char"/>
    <w:basedOn w:val="DefaultParagraphFont"/>
    <w:link w:val="Header"/>
    <w:rsid w:val="00E536B3"/>
    <w:rPr>
      <w:rFonts w:ascii="Arial" w:eastAsia="Arial" w:hAnsi="Arial" w:cs="Arial"/>
      <w:color w:val="000000"/>
      <w:szCs w:val="22"/>
      <w:lang w:val="en-AU"/>
    </w:rPr>
  </w:style>
  <w:style w:type="paragraph" w:styleId="Footer">
    <w:name w:val="footer"/>
    <w:basedOn w:val="Normal"/>
    <w:link w:val="FooterChar"/>
    <w:unhideWhenUsed/>
    <w:locked/>
    <w:rsid w:val="00E536B3"/>
    <w:pPr>
      <w:tabs>
        <w:tab w:val="center" w:pos="4513"/>
        <w:tab w:val="right" w:pos="9026"/>
      </w:tabs>
      <w:spacing w:before="0" w:after="0" w:line="240" w:lineRule="auto"/>
    </w:pPr>
  </w:style>
  <w:style w:type="character" w:customStyle="1" w:styleId="FooterChar">
    <w:name w:val="Footer Char"/>
    <w:basedOn w:val="DefaultParagraphFont"/>
    <w:link w:val="Footer"/>
    <w:rsid w:val="00E536B3"/>
    <w:rPr>
      <w:rFonts w:ascii="Arial" w:eastAsia="Arial" w:hAnsi="Arial" w:cs="Arial"/>
      <w:color w:val="000000"/>
      <w:szCs w:val="22"/>
      <w:lang w:val="en-AU"/>
    </w:rPr>
  </w:style>
  <w:style w:type="paragraph" w:styleId="Revision">
    <w:name w:val="Revision"/>
    <w:hidden/>
    <w:uiPriority w:val="99"/>
    <w:semiHidden/>
    <w:rsid w:val="006E69AC"/>
    <w:rPr>
      <w:rFonts w:ascii="Arial" w:eastAsia="Arial" w:hAnsi="Arial" w:cs="Arial"/>
      <w:color w:val="000000"/>
      <w:szCs w:val="22"/>
      <w:lang w:val="en-AU"/>
    </w:rPr>
  </w:style>
  <w:style w:type="character" w:styleId="CommentReference">
    <w:name w:val="annotation reference"/>
    <w:basedOn w:val="DefaultParagraphFont"/>
    <w:semiHidden/>
    <w:unhideWhenUsed/>
    <w:locked/>
    <w:rsid w:val="00967A68"/>
    <w:rPr>
      <w:sz w:val="16"/>
      <w:szCs w:val="16"/>
    </w:rPr>
  </w:style>
  <w:style w:type="paragraph" w:styleId="CommentText">
    <w:name w:val="annotation text"/>
    <w:basedOn w:val="Normal"/>
    <w:link w:val="CommentTextChar"/>
    <w:unhideWhenUsed/>
    <w:locked/>
    <w:rsid w:val="00967A68"/>
    <w:pPr>
      <w:spacing w:line="240" w:lineRule="auto"/>
    </w:pPr>
    <w:rPr>
      <w:szCs w:val="20"/>
    </w:rPr>
  </w:style>
  <w:style w:type="character" w:customStyle="1" w:styleId="CommentTextChar">
    <w:name w:val="Comment Text Char"/>
    <w:basedOn w:val="DefaultParagraphFont"/>
    <w:link w:val="CommentText"/>
    <w:rsid w:val="00967A68"/>
    <w:rPr>
      <w:rFonts w:ascii="Arial" w:eastAsia="Arial" w:hAnsi="Arial" w:cs="Arial"/>
      <w:color w:val="000000"/>
      <w:lang w:val="en-AU"/>
    </w:rPr>
  </w:style>
  <w:style w:type="paragraph" w:styleId="CommentSubject">
    <w:name w:val="annotation subject"/>
    <w:basedOn w:val="CommentText"/>
    <w:next w:val="CommentText"/>
    <w:link w:val="CommentSubjectChar"/>
    <w:semiHidden/>
    <w:unhideWhenUsed/>
    <w:locked/>
    <w:rsid w:val="00967A68"/>
    <w:rPr>
      <w:b/>
      <w:bCs/>
    </w:rPr>
  </w:style>
  <w:style w:type="character" w:customStyle="1" w:styleId="CommentSubjectChar">
    <w:name w:val="Comment Subject Char"/>
    <w:basedOn w:val="CommentTextChar"/>
    <w:link w:val="CommentSubject"/>
    <w:semiHidden/>
    <w:rsid w:val="00967A68"/>
    <w:rPr>
      <w:rFonts w:ascii="Arial" w:eastAsia="Arial" w:hAnsi="Arial" w:cs="Arial"/>
      <w:b/>
      <w:bCs/>
      <w:color w:val="00000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54292">
      <w:bodyDiv w:val="1"/>
      <w:marLeft w:val="0"/>
      <w:marRight w:val="0"/>
      <w:marTop w:val="0"/>
      <w:marBottom w:val="0"/>
      <w:divBdr>
        <w:top w:val="none" w:sz="0" w:space="0" w:color="auto"/>
        <w:left w:val="none" w:sz="0" w:space="0" w:color="auto"/>
        <w:bottom w:val="none" w:sz="0" w:space="0" w:color="auto"/>
        <w:right w:val="none" w:sz="0" w:space="0" w:color="auto"/>
      </w:divBdr>
    </w:div>
    <w:div w:id="179049797">
      <w:bodyDiv w:val="1"/>
      <w:marLeft w:val="0"/>
      <w:marRight w:val="0"/>
      <w:marTop w:val="0"/>
      <w:marBottom w:val="0"/>
      <w:divBdr>
        <w:top w:val="none" w:sz="0" w:space="0" w:color="auto"/>
        <w:left w:val="none" w:sz="0" w:space="0" w:color="auto"/>
        <w:bottom w:val="none" w:sz="0" w:space="0" w:color="auto"/>
        <w:right w:val="none" w:sz="0" w:space="0" w:color="auto"/>
      </w:divBdr>
    </w:div>
    <w:div w:id="328560376">
      <w:bodyDiv w:val="1"/>
      <w:marLeft w:val="0"/>
      <w:marRight w:val="0"/>
      <w:marTop w:val="0"/>
      <w:marBottom w:val="0"/>
      <w:divBdr>
        <w:top w:val="none" w:sz="0" w:space="0" w:color="auto"/>
        <w:left w:val="none" w:sz="0" w:space="0" w:color="auto"/>
        <w:bottom w:val="none" w:sz="0" w:space="0" w:color="auto"/>
        <w:right w:val="none" w:sz="0" w:space="0" w:color="auto"/>
      </w:divBdr>
    </w:div>
    <w:div w:id="431776876">
      <w:bodyDiv w:val="1"/>
      <w:marLeft w:val="0"/>
      <w:marRight w:val="0"/>
      <w:marTop w:val="0"/>
      <w:marBottom w:val="0"/>
      <w:divBdr>
        <w:top w:val="none" w:sz="0" w:space="0" w:color="auto"/>
        <w:left w:val="none" w:sz="0" w:space="0" w:color="auto"/>
        <w:bottom w:val="none" w:sz="0" w:space="0" w:color="auto"/>
        <w:right w:val="none" w:sz="0" w:space="0" w:color="auto"/>
      </w:divBdr>
    </w:div>
    <w:div w:id="449906251">
      <w:bodyDiv w:val="1"/>
      <w:marLeft w:val="0"/>
      <w:marRight w:val="0"/>
      <w:marTop w:val="0"/>
      <w:marBottom w:val="0"/>
      <w:divBdr>
        <w:top w:val="none" w:sz="0" w:space="0" w:color="auto"/>
        <w:left w:val="none" w:sz="0" w:space="0" w:color="auto"/>
        <w:bottom w:val="none" w:sz="0" w:space="0" w:color="auto"/>
        <w:right w:val="none" w:sz="0" w:space="0" w:color="auto"/>
      </w:divBdr>
    </w:div>
    <w:div w:id="601183972">
      <w:bodyDiv w:val="1"/>
      <w:marLeft w:val="0"/>
      <w:marRight w:val="0"/>
      <w:marTop w:val="0"/>
      <w:marBottom w:val="0"/>
      <w:divBdr>
        <w:top w:val="none" w:sz="0" w:space="0" w:color="auto"/>
        <w:left w:val="none" w:sz="0" w:space="0" w:color="auto"/>
        <w:bottom w:val="none" w:sz="0" w:space="0" w:color="auto"/>
        <w:right w:val="none" w:sz="0" w:space="0" w:color="auto"/>
      </w:divBdr>
    </w:div>
    <w:div w:id="609818217">
      <w:bodyDiv w:val="1"/>
      <w:marLeft w:val="0"/>
      <w:marRight w:val="0"/>
      <w:marTop w:val="0"/>
      <w:marBottom w:val="0"/>
      <w:divBdr>
        <w:top w:val="none" w:sz="0" w:space="0" w:color="auto"/>
        <w:left w:val="none" w:sz="0" w:space="0" w:color="auto"/>
        <w:bottom w:val="none" w:sz="0" w:space="0" w:color="auto"/>
        <w:right w:val="none" w:sz="0" w:space="0" w:color="auto"/>
      </w:divBdr>
    </w:div>
    <w:div w:id="744031949">
      <w:bodyDiv w:val="1"/>
      <w:marLeft w:val="0"/>
      <w:marRight w:val="0"/>
      <w:marTop w:val="0"/>
      <w:marBottom w:val="0"/>
      <w:divBdr>
        <w:top w:val="none" w:sz="0" w:space="0" w:color="auto"/>
        <w:left w:val="none" w:sz="0" w:space="0" w:color="auto"/>
        <w:bottom w:val="none" w:sz="0" w:space="0" w:color="auto"/>
        <w:right w:val="none" w:sz="0" w:space="0" w:color="auto"/>
      </w:divBdr>
    </w:div>
    <w:div w:id="820195700">
      <w:bodyDiv w:val="1"/>
      <w:marLeft w:val="0"/>
      <w:marRight w:val="0"/>
      <w:marTop w:val="0"/>
      <w:marBottom w:val="0"/>
      <w:divBdr>
        <w:top w:val="none" w:sz="0" w:space="0" w:color="auto"/>
        <w:left w:val="none" w:sz="0" w:space="0" w:color="auto"/>
        <w:bottom w:val="none" w:sz="0" w:space="0" w:color="auto"/>
        <w:right w:val="none" w:sz="0" w:space="0" w:color="auto"/>
      </w:divBdr>
    </w:div>
    <w:div w:id="931815975">
      <w:bodyDiv w:val="1"/>
      <w:marLeft w:val="0"/>
      <w:marRight w:val="0"/>
      <w:marTop w:val="0"/>
      <w:marBottom w:val="0"/>
      <w:divBdr>
        <w:top w:val="none" w:sz="0" w:space="0" w:color="auto"/>
        <w:left w:val="none" w:sz="0" w:space="0" w:color="auto"/>
        <w:bottom w:val="none" w:sz="0" w:space="0" w:color="auto"/>
        <w:right w:val="none" w:sz="0" w:space="0" w:color="auto"/>
      </w:divBdr>
    </w:div>
    <w:div w:id="958727802">
      <w:bodyDiv w:val="1"/>
      <w:marLeft w:val="0"/>
      <w:marRight w:val="0"/>
      <w:marTop w:val="0"/>
      <w:marBottom w:val="0"/>
      <w:divBdr>
        <w:top w:val="none" w:sz="0" w:space="0" w:color="auto"/>
        <w:left w:val="none" w:sz="0" w:space="0" w:color="auto"/>
        <w:bottom w:val="none" w:sz="0" w:space="0" w:color="auto"/>
        <w:right w:val="none" w:sz="0" w:space="0" w:color="auto"/>
      </w:divBdr>
    </w:div>
    <w:div w:id="998314144">
      <w:bodyDiv w:val="1"/>
      <w:marLeft w:val="0"/>
      <w:marRight w:val="0"/>
      <w:marTop w:val="0"/>
      <w:marBottom w:val="0"/>
      <w:divBdr>
        <w:top w:val="none" w:sz="0" w:space="0" w:color="auto"/>
        <w:left w:val="none" w:sz="0" w:space="0" w:color="auto"/>
        <w:bottom w:val="none" w:sz="0" w:space="0" w:color="auto"/>
        <w:right w:val="none" w:sz="0" w:space="0" w:color="auto"/>
      </w:divBdr>
    </w:div>
    <w:div w:id="1012680507">
      <w:bodyDiv w:val="1"/>
      <w:marLeft w:val="0"/>
      <w:marRight w:val="0"/>
      <w:marTop w:val="0"/>
      <w:marBottom w:val="0"/>
      <w:divBdr>
        <w:top w:val="none" w:sz="0" w:space="0" w:color="auto"/>
        <w:left w:val="none" w:sz="0" w:space="0" w:color="auto"/>
        <w:bottom w:val="none" w:sz="0" w:space="0" w:color="auto"/>
        <w:right w:val="none" w:sz="0" w:space="0" w:color="auto"/>
      </w:divBdr>
    </w:div>
    <w:div w:id="1113936205">
      <w:bodyDiv w:val="1"/>
      <w:marLeft w:val="0"/>
      <w:marRight w:val="0"/>
      <w:marTop w:val="0"/>
      <w:marBottom w:val="0"/>
      <w:divBdr>
        <w:top w:val="none" w:sz="0" w:space="0" w:color="auto"/>
        <w:left w:val="none" w:sz="0" w:space="0" w:color="auto"/>
        <w:bottom w:val="none" w:sz="0" w:space="0" w:color="auto"/>
        <w:right w:val="none" w:sz="0" w:space="0" w:color="auto"/>
      </w:divBdr>
    </w:div>
    <w:div w:id="1152257530">
      <w:bodyDiv w:val="1"/>
      <w:marLeft w:val="0"/>
      <w:marRight w:val="0"/>
      <w:marTop w:val="0"/>
      <w:marBottom w:val="0"/>
      <w:divBdr>
        <w:top w:val="none" w:sz="0" w:space="0" w:color="auto"/>
        <w:left w:val="none" w:sz="0" w:space="0" w:color="auto"/>
        <w:bottom w:val="none" w:sz="0" w:space="0" w:color="auto"/>
        <w:right w:val="none" w:sz="0" w:space="0" w:color="auto"/>
      </w:divBdr>
    </w:div>
    <w:div w:id="1192261716">
      <w:bodyDiv w:val="1"/>
      <w:marLeft w:val="0"/>
      <w:marRight w:val="0"/>
      <w:marTop w:val="0"/>
      <w:marBottom w:val="0"/>
      <w:divBdr>
        <w:top w:val="none" w:sz="0" w:space="0" w:color="auto"/>
        <w:left w:val="none" w:sz="0" w:space="0" w:color="auto"/>
        <w:bottom w:val="none" w:sz="0" w:space="0" w:color="auto"/>
        <w:right w:val="none" w:sz="0" w:space="0" w:color="auto"/>
      </w:divBdr>
    </w:div>
    <w:div w:id="1198548015">
      <w:bodyDiv w:val="1"/>
      <w:marLeft w:val="0"/>
      <w:marRight w:val="0"/>
      <w:marTop w:val="0"/>
      <w:marBottom w:val="0"/>
      <w:divBdr>
        <w:top w:val="none" w:sz="0" w:space="0" w:color="auto"/>
        <w:left w:val="none" w:sz="0" w:space="0" w:color="auto"/>
        <w:bottom w:val="none" w:sz="0" w:space="0" w:color="auto"/>
        <w:right w:val="none" w:sz="0" w:space="0" w:color="auto"/>
      </w:divBdr>
    </w:div>
    <w:div w:id="1204293058">
      <w:bodyDiv w:val="1"/>
      <w:marLeft w:val="0"/>
      <w:marRight w:val="0"/>
      <w:marTop w:val="0"/>
      <w:marBottom w:val="0"/>
      <w:divBdr>
        <w:top w:val="none" w:sz="0" w:space="0" w:color="auto"/>
        <w:left w:val="none" w:sz="0" w:space="0" w:color="auto"/>
        <w:bottom w:val="none" w:sz="0" w:space="0" w:color="auto"/>
        <w:right w:val="none" w:sz="0" w:space="0" w:color="auto"/>
      </w:divBdr>
    </w:div>
    <w:div w:id="1376004335">
      <w:bodyDiv w:val="1"/>
      <w:marLeft w:val="0"/>
      <w:marRight w:val="0"/>
      <w:marTop w:val="0"/>
      <w:marBottom w:val="0"/>
      <w:divBdr>
        <w:top w:val="none" w:sz="0" w:space="0" w:color="auto"/>
        <w:left w:val="none" w:sz="0" w:space="0" w:color="auto"/>
        <w:bottom w:val="none" w:sz="0" w:space="0" w:color="auto"/>
        <w:right w:val="none" w:sz="0" w:space="0" w:color="auto"/>
      </w:divBdr>
    </w:div>
    <w:div w:id="141250726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473987007">
      <w:bodyDiv w:val="1"/>
      <w:marLeft w:val="0"/>
      <w:marRight w:val="0"/>
      <w:marTop w:val="0"/>
      <w:marBottom w:val="0"/>
      <w:divBdr>
        <w:top w:val="none" w:sz="0" w:space="0" w:color="auto"/>
        <w:left w:val="none" w:sz="0" w:space="0" w:color="auto"/>
        <w:bottom w:val="none" w:sz="0" w:space="0" w:color="auto"/>
        <w:right w:val="none" w:sz="0" w:space="0" w:color="auto"/>
      </w:divBdr>
    </w:div>
    <w:div w:id="1643846612">
      <w:bodyDiv w:val="1"/>
      <w:marLeft w:val="0"/>
      <w:marRight w:val="0"/>
      <w:marTop w:val="0"/>
      <w:marBottom w:val="0"/>
      <w:divBdr>
        <w:top w:val="none" w:sz="0" w:space="0" w:color="auto"/>
        <w:left w:val="none" w:sz="0" w:space="0" w:color="auto"/>
        <w:bottom w:val="none" w:sz="0" w:space="0" w:color="auto"/>
        <w:right w:val="none" w:sz="0" w:space="0" w:color="auto"/>
      </w:divBdr>
    </w:div>
    <w:div w:id="1690327450">
      <w:bodyDiv w:val="1"/>
      <w:marLeft w:val="0"/>
      <w:marRight w:val="0"/>
      <w:marTop w:val="0"/>
      <w:marBottom w:val="0"/>
      <w:divBdr>
        <w:top w:val="none" w:sz="0" w:space="0" w:color="auto"/>
        <w:left w:val="none" w:sz="0" w:space="0" w:color="auto"/>
        <w:bottom w:val="none" w:sz="0" w:space="0" w:color="auto"/>
        <w:right w:val="none" w:sz="0" w:space="0" w:color="auto"/>
      </w:divBdr>
    </w:div>
    <w:div w:id="1787384558">
      <w:bodyDiv w:val="1"/>
      <w:marLeft w:val="0"/>
      <w:marRight w:val="0"/>
      <w:marTop w:val="0"/>
      <w:marBottom w:val="0"/>
      <w:divBdr>
        <w:top w:val="none" w:sz="0" w:space="0" w:color="auto"/>
        <w:left w:val="none" w:sz="0" w:space="0" w:color="auto"/>
        <w:bottom w:val="none" w:sz="0" w:space="0" w:color="auto"/>
        <w:right w:val="none" w:sz="0" w:space="0" w:color="auto"/>
      </w:divBdr>
    </w:div>
    <w:div w:id="2003049244">
      <w:bodyDiv w:val="1"/>
      <w:marLeft w:val="0"/>
      <w:marRight w:val="0"/>
      <w:marTop w:val="0"/>
      <w:marBottom w:val="0"/>
      <w:divBdr>
        <w:top w:val="none" w:sz="0" w:space="0" w:color="auto"/>
        <w:left w:val="none" w:sz="0" w:space="0" w:color="auto"/>
        <w:bottom w:val="none" w:sz="0" w:space="0" w:color="auto"/>
        <w:right w:val="none" w:sz="0" w:space="0" w:color="auto"/>
      </w:divBdr>
    </w:div>
    <w:div w:id="2066293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8" ma:contentTypeDescription="Create a new document." ma:contentTypeScope="" ma:versionID="b26038e7317411e478f390ec18a1e14c">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4203ea315a954aecc093a7668bbde4cc"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A4FB45D-FCAF-49CA-A520-13828F973328}"/>
</file>

<file path=customXml/itemProps2.xml><?xml version="1.0" encoding="utf-8"?>
<ds:datastoreItem xmlns:ds="http://schemas.openxmlformats.org/officeDocument/2006/customXml" ds:itemID="{06618A77-1D7D-497C-8E3A-06E8EB25B4B7}">
  <ds:schemaRefs>
    <ds:schemaRef ds:uri="http://schemas.microsoft.com/sharepoint/v3/contenttype/forms"/>
  </ds:schemaRefs>
</ds:datastoreItem>
</file>

<file path=customXml/itemProps3.xml><?xml version="1.0" encoding="utf-8"?>
<ds:datastoreItem xmlns:ds="http://schemas.openxmlformats.org/officeDocument/2006/customXml" ds:itemID="{C625976B-A135-448C-B56B-2BCB665AEC70}">
  <ds:schemaRefs>
    <ds:schemaRef ds:uri="http://schemas.microsoft.com/office/2006/metadata/properties"/>
    <ds:schemaRef ds:uri="http://schemas.microsoft.com/office/infopath/2007/PartnerControls"/>
    <ds:schemaRef ds:uri="52985c86-f8c2-4ffb-9ed4-056f10e7bf99"/>
    <ds:schemaRef ds:uri="a5091d4f-8901-46df-85f4-029614b39d2e"/>
  </ds:schemaRefs>
</ds:datastoreItem>
</file>

<file path=customXml/itemProps4.xml><?xml version="1.0" encoding="utf-8"?>
<ds:datastoreItem xmlns:ds="http://schemas.openxmlformats.org/officeDocument/2006/customXml" ds:itemID="{F3A62E6D-5392-40E4-B8A4-B34E78F78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18</Pages>
  <Words>2518</Words>
  <Characters>14356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Lindup</dc:creator>
  <cp:lastModifiedBy>Ting Li</cp:lastModifiedBy>
  <cp:revision>85</cp:revision>
  <cp:lastPrinted>2014-09-22T23:37:00Z</cp:lastPrinted>
  <dcterms:created xsi:type="dcterms:W3CDTF">2018-07-30T23:58:00Z</dcterms:created>
  <dcterms:modified xsi:type="dcterms:W3CDTF">2022-06-07T01:43:00Z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12800</vt:r8>
  </property>
  <property fmtid="{D5CDD505-2E9C-101B-9397-08002B2CF9AE}" pid="4" name="MediaServiceImageTags">
    <vt:lpwstr/>
  </property>
</Properties>
</file>